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EE40A" w14:textId="6C36386E" w:rsidR="00F93BBC" w:rsidRPr="00E912B6" w:rsidRDefault="00F23014" w:rsidP="003706E1">
      <w:pPr>
        <w:rPr>
          <w:rFonts w:eastAsia="PMingLiU" w:cs="Arial"/>
          <w:b/>
          <w:color w:val="000000"/>
          <w:sz w:val="24"/>
          <w:szCs w:val="24"/>
          <w:lang w:eastAsia="zh-TW"/>
        </w:rPr>
      </w:pPr>
      <w:r>
        <w:rPr>
          <w:rFonts w:eastAsia="PMingLiU"/>
          <w:b/>
          <w:sz w:val="36"/>
          <w:szCs w:val="36"/>
          <w:lang w:eastAsia="zh-TW"/>
        </w:rPr>
        <w:t>81</w:t>
      </w:r>
      <w:r w:rsidRPr="009B19BA">
        <w:rPr>
          <w:rFonts w:eastAsia="PMingLiU"/>
          <w:b/>
          <w:sz w:val="36"/>
          <w:szCs w:val="36"/>
          <w:lang w:eastAsia="zh-TW"/>
        </w:rPr>
        <w:t xml:space="preserve"> </w:t>
      </w:r>
      <w:r w:rsidR="00D87D9B" w:rsidRPr="009B19BA">
        <w:rPr>
          <w:rFonts w:eastAsia="PMingLiU"/>
          <w:b/>
          <w:sz w:val="36"/>
          <w:szCs w:val="36"/>
          <w:lang w:eastAsia="zh-TW"/>
        </w:rPr>
        <w:t xml:space="preserve">neue </w:t>
      </w:r>
      <w:r w:rsidR="00D87D9B" w:rsidRPr="00D87D9B">
        <w:rPr>
          <w:rFonts w:eastAsia="PMingLiU"/>
          <w:b/>
          <w:sz w:val="36"/>
          <w:szCs w:val="36"/>
          <w:lang w:eastAsia="zh-TW"/>
        </w:rPr>
        <w:t>Auszubildende und Studierende starten bei ebm-papst</w:t>
      </w:r>
    </w:p>
    <w:p w14:paraId="237C4967" w14:textId="069EF6DC" w:rsidR="00D55946" w:rsidRPr="00EB27E2" w:rsidRDefault="00E912B6" w:rsidP="00EB27E2">
      <w:pPr>
        <w:pStyle w:val="berschrift1"/>
        <w:rPr>
          <w:rFonts w:ascii="Arial" w:hAnsi="Arial" w:cs="Arial"/>
        </w:rPr>
      </w:pPr>
      <w:r>
        <w:rPr>
          <w:rFonts w:ascii="Arial" w:hAnsi="Arial" w:cs="Arial"/>
          <w:b w:val="0"/>
        </w:rPr>
        <w:br/>
      </w:r>
      <w:r w:rsidR="00D55946" w:rsidRPr="00EB27E2">
        <w:rPr>
          <w:rFonts w:ascii="Arial" w:hAnsi="Arial" w:cs="Arial"/>
          <w:b w:val="0"/>
        </w:rPr>
        <w:t>Mulfingen</w:t>
      </w:r>
      <w:r w:rsidR="0013755A" w:rsidRPr="00EB27E2">
        <w:rPr>
          <w:rFonts w:ascii="Arial" w:hAnsi="Arial" w:cs="Arial"/>
          <w:b w:val="0"/>
        </w:rPr>
        <w:t>,</w:t>
      </w:r>
      <w:r w:rsidR="00F16F02" w:rsidRPr="00EB27E2">
        <w:rPr>
          <w:rFonts w:ascii="Arial" w:hAnsi="Arial" w:cs="Arial"/>
          <w:b w:val="0"/>
        </w:rPr>
        <w:t xml:space="preserve"> </w:t>
      </w:r>
      <w:r w:rsidR="00F23014">
        <w:rPr>
          <w:rFonts w:ascii="Arial" w:hAnsi="Arial" w:cs="Arial"/>
          <w:b w:val="0"/>
        </w:rPr>
        <w:t>0</w:t>
      </w:r>
      <w:r w:rsidR="00770C43">
        <w:rPr>
          <w:rFonts w:ascii="Arial" w:hAnsi="Arial" w:cs="Arial"/>
          <w:b w:val="0"/>
        </w:rPr>
        <w:t>2</w:t>
      </w:r>
      <w:r w:rsidR="00F23014">
        <w:rPr>
          <w:rFonts w:ascii="Arial" w:hAnsi="Arial" w:cs="Arial"/>
          <w:b w:val="0"/>
        </w:rPr>
        <w:t>.09</w:t>
      </w:r>
      <w:r w:rsidR="00F151C9" w:rsidRPr="00EB27E2">
        <w:rPr>
          <w:rFonts w:ascii="Arial" w:hAnsi="Arial" w:cs="Arial"/>
          <w:b w:val="0"/>
        </w:rPr>
        <w:t>.2021</w:t>
      </w:r>
    </w:p>
    <w:p w14:paraId="380798B9" w14:textId="0BC18813" w:rsidR="00D87D9B" w:rsidRDefault="00F23014" w:rsidP="00D87D9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81</w:t>
      </w:r>
      <w:r w:rsidR="00D87D9B" w:rsidRPr="009B19BA">
        <w:rPr>
          <w:rFonts w:cs="Arial"/>
          <w:sz w:val="22"/>
          <w:szCs w:val="22"/>
        </w:rPr>
        <w:t xml:space="preserve"> junge </w:t>
      </w:r>
      <w:r w:rsidR="00D87D9B" w:rsidRPr="00D87D9B">
        <w:rPr>
          <w:rFonts w:cs="Arial"/>
          <w:sz w:val="22"/>
          <w:szCs w:val="22"/>
        </w:rPr>
        <w:t xml:space="preserve">Menschen beginnen am 1. September 2021 ihre Ausbildung oder ihr duales bzw. kooperatives Studium in der ebm-papst Gruppe, Technologieführer von Ventilatoren und Motoren. </w:t>
      </w:r>
      <w:r w:rsidR="005813AD">
        <w:rPr>
          <w:rFonts w:cs="Arial"/>
          <w:sz w:val="22"/>
          <w:szCs w:val="22"/>
        </w:rPr>
        <w:t xml:space="preserve">Davon </w:t>
      </w:r>
      <w:r>
        <w:rPr>
          <w:rFonts w:cs="Arial"/>
          <w:sz w:val="22"/>
          <w:szCs w:val="22"/>
        </w:rPr>
        <w:t>58</w:t>
      </w:r>
      <w:r w:rsidR="005813AD">
        <w:rPr>
          <w:rFonts w:cs="Arial"/>
          <w:sz w:val="22"/>
          <w:szCs w:val="22"/>
        </w:rPr>
        <w:t xml:space="preserve"> in Mulfingen, </w:t>
      </w:r>
      <w:r>
        <w:rPr>
          <w:rFonts w:cs="Arial"/>
          <w:sz w:val="22"/>
          <w:szCs w:val="22"/>
        </w:rPr>
        <w:t xml:space="preserve">sechs </w:t>
      </w:r>
      <w:r w:rsidR="005813AD">
        <w:rPr>
          <w:rFonts w:cs="Arial"/>
          <w:sz w:val="22"/>
          <w:szCs w:val="22"/>
        </w:rPr>
        <w:t xml:space="preserve">in Landshut und </w:t>
      </w:r>
      <w:r>
        <w:rPr>
          <w:rFonts w:cs="Arial"/>
          <w:sz w:val="22"/>
          <w:szCs w:val="22"/>
        </w:rPr>
        <w:t>17</w:t>
      </w:r>
      <w:r w:rsidR="005813AD">
        <w:rPr>
          <w:rFonts w:cs="Arial"/>
          <w:sz w:val="22"/>
          <w:szCs w:val="22"/>
        </w:rPr>
        <w:t xml:space="preserve"> in St. Georgen.</w:t>
      </w:r>
    </w:p>
    <w:p w14:paraId="077AB76E" w14:textId="77777777" w:rsidR="00D87D9B" w:rsidRPr="00D87D9B" w:rsidRDefault="00D87D9B" w:rsidP="00D87D9B">
      <w:pPr>
        <w:rPr>
          <w:rFonts w:cs="Arial"/>
          <w:sz w:val="22"/>
          <w:szCs w:val="22"/>
        </w:rPr>
      </w:pPr>
    </w:p>
    <w:p w14:paraId="1AD548F5" w14:textId="77777777" w:rsidR="00942069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 xml:space="preserve">Die Berufsausbildung ist besonders für ländlich geprägte Unternehmen, wie ebm-papst, ein bedeutendes Instrument zur Gewinnung von Fachkräften. </w:t>
      </w:r>
      <w:r w:rsidR="00942069">
        <w:rPr>
          <w:rFonts w:cs="Arial"/>
          <w:sz w:val="22"/>
          <w:szCs w:val="22"/>
        </w:rPr>
        <w:t>Hansjörg Kaltenbrunner, Ausbildungsleiter von ebm-papst St. Georgen sagt: „</w:t>
      </w:r>
      <w:r w:rsidR="00942069" w:rsidRPr="00942069">
        <w:rPr>
          <w:rFonts w:cs="Arial"/>
          <w:sz w:val="22"/>
          <w:szCs w:val="22"/>
        </w:rPr>
        <w:t>Der immer größer werdende Fachkräftemangel hebt die Wertigkeit der Ausbildung fortlaufend nach oben. Wer im härter werdenden Wettbewerb langfristig bestehen möchte, muss auf die jungen digitalgeprägten Menschen setzten.“</w:t>
      </w:r>
      <w:r w:rsidR="00942069">
        <w:rPr>
          <w:rFonts w:cs="Arial"/>
          <w:sz w:val="22"/>
          <w:szCs w:val="22"/>
        </w:rPr>
        <w:t xml:space="preserve"> </w:t>
      </w:r>
      <w:r w:rsidR="00942069">
        <w:rPr>
          <w:rFonts w:cs="Arial"/>
          <w:sz w:val="22"/>
          <w:szCs w:val="22"/>
        </w:rPr>
        <w:br/>
      </w:r>
    </w:p>
    <w:p w14:paraId="04253924" w14:textId="7DBF0142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 xml:space="preserve">Insgesamt bildet das Familienunternehmen derzeit </w:t>
      </w:r>
      <w:r w:rsidRPr="005F520B">
        <w:rPr>
          <w:rFonts w:cs="Arial"/>
          <w:sz w:val="22"/>
          <w:szCs w:val="22"/>
        </w:rPr>
        <w:t xml:space="preserve">rund </w:t>
      </w:r>
      <w:r w:rsidR="005E4329" w:rsidRPr="005F520B">
        <w:rPr>
          <w:rFonts w:cs="Arial"/>
          <w:sz w:val="22"/>
          <w:szCs w:val="22"/>
        </w:rPr>
        <w:t>350</w:t>
      </w:r>
      <w:r w:rsidRPr="005F520B">
        <w:rPr>
          <w:rFonts w:cs="Arial"/>
          <w:sz w:val="22"/>
          <w:szCs w:val="22"/>
        </w:rPr>
        <w:t xml:space="preserve"> Auszubildende </w:t>
      </w:r>
      <w:r w:rsidRPr="00D87D9B">
        <w:rPr>
          <w:rFonts w:cs="Arial"/>
          <w:sz w:val="22"/>
          <w:szCs w:val="22"/>
        </w:rPr>
        <w:t>und DH-Studenten in 23 unterschiedlichen Berufen an seinen deutschen Standorten aus. ebm-papst steht seit Jahrzehnten für eine moderne Ausbildung auf Augenhöhe und ermöglicht neben den klassischen Inhalten viele Weiterbildungsmöglichkeiten u.a. durch Auslandsaufenthalte in den weltweiten Tochterunternehmen oder bei spannenden Azubiprojekte</w:t>
      </w:r>
      <w:r>
        <w:rPr>
          <w:rFonts w:cs="Arial"/>
          <w:sz w:val="22"/>
          <w:szCs w:val="22"/>
        </w:rPr>
        <w:t>,</w:t>
      </w:r>
      <w:r w:rsidRPr="00D87D9B">
        <w:rPr>
          <w:rFonts w:cs="Arial"/>
          <w:sz w:val="22"/>
          <w:szCs w:val="22"/>
        </w:rPr>
        <w:t xml:space="preserve"> wie </w:t>
      </w:r>
      <w:r>
        <w:rPr>
          <w:rFonts w:cs="Arial"/>
          <w:sz w:val="22"/>
          <w:szCs w:val="22"/>
        </w:rPr>
        <w:t xml:space="preserve">beispielsweise </w:t>
      </w:r>
      <w:r w:rsidRPr="00D87D9B">
        <w:rPr>
          <w:rFonts w:cs="Arial"/>
          <w:sz w:val="22"/>
          <w:szCs w:val="22"/>
        </w:rPr>
        <w:t>den Energiescouts</w:t>
      </w:r>
      <w:r>
        <w:rPr>
          <w:rFonts w:cs="Arial"/>
          <w:sz w:val="22"/>
          <w:szCs w:val="22"/>
        </w:rPr>
        <w:t>,</w:t>
      </w:r>
      <w:r w:rsidRPr="00D87D9B">
        <w:rPr>
          <w:rFonts w:cs="Arial"/>
          <w:sz w:val="22"/>
          <w:szCs w:val="22"/>
        </w:rPr>
        <w:t xml:space="preserve"> an.</w:t>
      </w:r>
      <w:r w:rsidR="00942069">
        <w:rPr>
          <w:rFonts w:cs="Arial"/>
          <w:sz w:val="22"/>
          <w:szCs w:val="22"/>
        </w:rPr>
        <w:t xml:space="preserve"> </w:t>
      </w:r>
      <w:r w:rsidRPr="009B19BA">
        <w:rPr>
          <w:rFonts w:cs="Arial"/>
          <w:sz w:val="22"/>
          <w:szCs w:val="22"/>
        </w:rPr>
        <w:t xml:space="preserve">Timo Pflüger, Aus- und Weiterbildungsleiter von ebm-papst Mulfingen, sagt: „Für uns sind nicht nur die Noten wichtig, sondern die </w:t>
      </w:r>
      <w:r w:rsidR="008F3C4C" w:rsidRPr="009B19BA">
        <w:rPr>
          <w:rFonts w:cs="Arial"/>
          <w:sz w:val="22"/>
          <w:szCs w:val="22"/>
        </w:rPr>
        <w:t xml:space="preserve">erkennbare Begeisterung für den Ausbildungsberuf bzw. Studiengang und </w:t>
      </w:r>
      <w:r w:rsidR="005E4329" w:rsidRPr="009B19BA">
        <w:rPr>
          <w:rFonts w:cs="Arial"/>
          <w:sz w:val="22"/>
          <w:szCs w:val="22"/>
        </w:rPr>
        <w:t>die Teamfähigkeit</w:t>
      </w:r>
      <w:r w:rsidRPr="009B19BA">
        <w:rPr>
          <w:rFonts w:cs="Arial"/>
          <w:sz w:val="22"/>
          <w:szCs w:val="22"/>
        </w:rPr>
        <w:t xml:space="preserve">. Wir </w:t>
      </w:r>
      <w:r w:rsidRPr="00D87D9B">
        <w:rPr>
          <w:rFonts w:cs="Arial"/>
          <w:sz w:val="22"/>
          <w:szCs w:val="22"/>
        </w:rPr>
        <w:t>bieten eine sichere Ausbildung an, bei der</w:t>
      </w:r>
      <w:r w:rsidR="005813AD">
        <w:rPr>
          <w:rFonts w:cs="Arial"/>
          <w:sz w:val="22"/>
          <w:szCs w:val="22"/>
        </w:rPr>
        <w:t xml:space="preserve"> der</w:t>
      </w:r>
      <w:r w:rsidRPr="00D87D9B">
        <w:rPr>
          <w:rFonts w:cs="Arial"/>
          <w:sz w:val="22"/>
          <w:szCs w:val="22"/>
        </w:rPr>
        <w:t xml:space="preserve"> junge Mensch und die Gesundheit stets im Vordergrund stehen.</w:t>
      </w:r>
      <w:r>
        <w:rPr>
          <w:rFonts w:cs="Arial"/>
          <w:sz w:val="22"/>
          <w:szCs w:val="22"/>
        </w:rPr>
        <w:t>“</w:t>
      </w:r>
    </w:p>
    <w:p w14:paraId="7BD88A8D" w14:textId="77777777" w:rsidR="00D87D9B" w:rsidRPr="00D87D9B" w:rsidRDefault="00D87D9B" w:rsidP="00D87D9B">
      <w:pPr>
        <w:rPr>
          <w:rFonts w:cs="Arial"/>
          <w:sz w:val="22"/>
          <w:szCs w:val="22"/>
        </w:rPr>
      </w:pPr>
    </w:p>
    <w:p w14:paraId="3D483BC8" w14:textId="00BE96A4" w:rsidR="00D87D9B" w:rsidRPr="00D87D9B" w:rsidRDefault="00D87D9B" w:rsidP="00F23014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>Eine spätere Übernahme in ein festes Arbeitsverhältnis ist für das Unternehmen dabei von Arbeitgeber- wie Arbeitnehmerseite gelebte Praxis. Auch bietet ebm-papst seinen jungen Menschen Unterstützung, sofern diese einen weiteren Bildungsschritt unternehmen möchten.</w:t>
      </w:r>
      <w:r w:rsidR="00F23014">
        <w:rPr>
          <w:rFonts w:cs="Arial"/>
          <w:sz w:val="22"/>
          <w:szCs w:val="22"/>
        </w:rPr>
        <w:t xml:space="preserve"> Gerald Rudolf, </w:t>
      </w:r>
      <w:r w:rsidR="00F23014" w:rsidRPr="00F23014">
        <w:rPr>
          <w:rFonts w:cs="Arial"/>
          <w:sz w:val="22"/>
          <w:szCs w:val="22"/>
        </w:rPr>
        <w:t>Leiter der gewerblichen-technischen Ausbildung</w:t>
      </w:r>
      <w:r w:rsidR="00F23014">
        <w:rPr>
          <w:rFonts w:cs="Arial"/>
          <w:sz w:val="22"/>
          <w:szCs w:val="22"/>
        </w:rPr>
        <w:t xml:space="preserve"> </w:t>
      </w:r>
      <w:r w:rsidR="00942069">
        <w:rPr>
          <w:rFonts w:cs="Arial"/>
          <w:sz w:val="22"/>
          <w:szCs w:val="22"/>
        </w:rPr>
        <w:t xml:space="preserve">bei ebm-papst </w:t>
      </w:r>
      <w:r w:rsidR="00F23014">
        <w:rPr>
          <w:rFonts w:cs="Arial"/>
          <w:sz w:val="22"/>
          <w:szCs w:val="22"/>
        </w:rPr>
        <w:t>Landshut, betont: „</w:t>
      </w:r>
      <w:r w:rsidR="00F23014" w:rsidRPr="00F23014">
        <w:rPr>
          <w:rFonts w:cs="Arial"/>
          <w:sz w:val="22"/>
          <w:szCs w:val="22"/>
        </w:rPr>
        <w:t xml:space="preserve">Wir werden </w:t>
      </w:r>
      <w:r w:rsidR="00F23014">
        <w:rPr>
          <w:rFonts w:cs="Arial"/>
          <w:sz w:val="22"/>
          <w:szCs w:val="22"/>
        </w:rPr>
        <w:t>die</w:t>
      </w:r>
      <w:r w:rsidR="00F23014" w:rsidRPr="00F23014">
        <w:rPr>
          <w:rFonts w:cs="Arial"/>
          <w:sz w:val="22"/>
          <w:szCs w:val="22"/>
        </w:rPr>
        <w:t xml:space="preserve"> Arbeits- und Lernumgebung </w:t>
      </w:r>
      <w:r w:rsidR="00F23014">
        <w:rPr>
          <w:rFonts w:cs="Arial"/>
          <w:sz w:val="22"/>
          <w:szCs w:val="22"/>
        </w:rPr>
        <w:t xml:space="preserve">unserer Auszubildenden </w:t>
      </w:r>
      <w:r w:rsidR="00F23014" w:rsidRPr="00F23014">
        <w:rPr>
          <w:rFonts w:cs="Arial"/>
          <w:sz w:val="22"/>
          <w:szCs w:val="22"/>
        </w:rPr>
        <w:t xml:space="preserve">möglichst so gestalten, dass </w:t>
      </w:r>
      <w:r w:rsidR="00F23014">
        <w:rPr>
          <w:rFonts w:cs="Arial"/>
          <w:sz w:val="22"/>
          <w:szCs w:val="22"/>
        </w:rPr>
        <w:t>sie sich</w:t>
      </w:r>
      <w:r w:rsidR="00F23014" w:rsidRPr="00F23014">
        <w:rPr>
          <w:rFonts w:cs="Arial"/>
          <w:sz w:val="22"/>
          <w:szCs w:val="22"/>
        </w:rPr>
        <w:t xml:space="preserve"> wohl fühl</w:t>
      </w:r>
      <w:r w:rsidR="00F23014">
        <w:rPr>
          <w:rFonts w:cs="Arial"/>
          <w:sz w:val="22"/>
          <w:szCs w:val="22"/>
        </w:rPr>
        <w:t xml:space="preserve">en </w:t>
      </w:r>
      <w:r w:rsidR="00F23014" w:rsidRPr="00F23014">
        <w:rPr>
          <w:rFonts w:cs="Arial"/>
          <w:sz w:val="22"/>
          <w:szCs w:val="22"/>
        </w:rPr>
        <w:t>und Freude an der Ausbildung hab</w:t>
      </w:r>
      <w:r w:rsidR="00F23014">
        <w:rPr>
          <w:rFonts w:cs="Arial"/>
          <w:sz w:val="22"/>
          <w:szCs w:val="22"/>
        </w:rPr>
        <w:t>en</w:t>
      </w:r>
      <w:r w:rsidR="00F23014" w:rsidRPr="00F23014">
        <w:rPr>
          <w:rFonts w:cs="Arial"/>
          <w:sz w:val="22"/>
          <w:szCs w:val="22"/>
        </w:rPr>
        <w:t xml:space="preserve">, denn nur so kann jeder von </w:t>
      </w:r>
      <w:proofErr w:type="gramStart"/>
      <w:r w:rsidR="00F23014">
        <w:rPr>
          <w:rFonts w:cs="Arial"/>
          <w:sz w:val="22"/>
          <w:szCs w:val="22"/>
        </w:rPr>
        <w:t>ihnen</w:t>
      </w:r>
      <w:proofErr w:type="gramEnd"/>
      <w:r w:rsidR="00F23014" w:rsidRPr="00F23014">
        <w:rPr>
          <w:rFonts w:cs="Arial"/>
          <w:sz w:val="22"/>
          <w:szCs w:val="22"/>
        </w:rPr>
        <w:t xml:space="preserve"> dass</w:t>
      </w:r>
      <w:r w:rsidR="00F23014">
        <w:rPr>
          <w:rFonts w:cs="Arial"/>
          <w:sz w:val="22"/>
          <w:szCs w:val="22"/>
        </w:rPr>
        <w:t xml:space="preserve"> </w:t>
      </w:r>
      <w:r w:rsidR="00F23014" w:rsidRPr="00F23014">
        <w:rPr>
          <w:rFonts w:cs="Arial"/>
          <w:sz w:val="22"/>
          <w:szCs w:val="22"/>
        </w:rPr>
        <w:t>Maximale erreichen</w:t>
      </w:r>
      <w:r w:rsidR="00F23014">
        <w:rPr>
          <w:rFonts w:cs="Arial"/>
          <w:sz w:val="22"/>
          <w:szCs w:val="22"/>
        </w:rPr>
        <w:t>.“</w:t>
      </w:r>
    </w:p>
    <w:p w14:paraId="49F929F0" w14:textId="77777777" w:rsidR="00D87D9B" w:rsidRPr="00D87D9B" w:rsidRDefault="00D87D9B" w:rsidP="00D87D9B">
      <w:pPr>
        <w:rPr>
          <w:rFonts w:cs="Arial"/>
          <w:sz w:val="22"/>
          <w:szCs w:val="22"/>
        </w:rPr>
      </w:pPr>
    </w:p>
    <w:p w14:paraId="59BE9BD3" w14:textId="496E0E2D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 xml:space="preserve">Aufgrund der Corona-Pandemie konnten viele Aktivitäten wie z. B. Praktika, Projekte mit Kooperationsschulen und Berufsinformationstage nicht durchgeführt werden. Dadurch entfielen für </w:t>
      </w:r>
      <w:r w:rsidR="003F16A9">
        <w:rPr>
          <w:rFonts w:cs="Arial"/>
          <w:sz w:val="22"/>
          <w:szCs w:val="22"/>
        </w:rPr>
        <w:t xml:space="preserve">ebm-papst </w:t>
      </w:r>
      <w:r w:rsidRPr="00D87D9B">
        <w:rPr>
          <w:rFonts w:cs="Arial"/>
          <w:sz w:val="22"/>
          <w:szCs w:val="22"/>
        </w:rPr>
        <w:t xml:space="preserve">wichtige Kontaktpunkte zu </w:t>
      </w:r>
      <w:proofErr w:type="spellStart"/>
      <w:proofErr w:type="gramStart"/>
      <w:r w:rsidRPr="00D87D9B">
        <w:rPr>
          <w:rFonts w:cs="Arial"/>
          <w:sz w:val="22"/>
          <w:szCs w:val="22"/>
        </w:rPr>
        <w:t>Schüler:innen</w:t>
      </w:r>
      <w:proofErr w:type="spellEnd"/>
      <w:proofErr w:type="gramEnd"/>
      <w:r w:rsidRPr="00D87D9B">
        <w:rPr>
          <w:rFonts w:cs="Arial"/>
          <w:sz w:val="22"/>
          <w:szCs w:val="22"/>
        </w:rPr>
        <w:t>, was insgesamt</w:t>
      </w:r>
      <w:r>
        <w:rPr>
          <w:rFonts w:cs="Arial"/>
          <w:sz w:val="22"/>
          <w:szCs w:val="22"/>
        </w:rPr>
        <w:t xml:space="preserve"> </w:t>
      </w:r>
      <w:r w:rsidRPr="00D87D9B">
        <w:rPr>
          <w:rFonts w:cs="Arial"/>
          <w:sz w:val="22"/>
          <w:szCs w:val="22"/>
        </w:rPr>
        <w:t>zu rückläufigen Bewerberzahlen führte</w:t>
      </w:r>
      <w:r w:rsidR="003F16A9">
        <w:rPr>
          <w:rFonts w:cs="Arial"/>
          <w:sz w:val="22"/>
          <w:szCs w:val="22"/>
        </w:rPr>
        <w:t>.</w:t>
      </w:r>
    </w:p>
    <w:p w14:paraId="006CE11F" w14:textId="77777777" w:rsidR="00D87D9B" w:rsidRPr="00D87D9B" w:rsidRDefault="00D87D9B" w:rsidP="00D87D9B">
      <w:pPr>
        <w:rPr>
          <w:rFonts w:cs="Arial"/>
          <w:sz w:val="22"/>
          <w:szCs w:val="22"/>
        </w:rPr>
      </w:pPr>
    </w:p>
    <w:p w14:paraId="6C051237" w14:textId="7EDD35FB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 xml:space="preserve">Die weltweite Corona-Pandemie forderte auch in der Ausbildung bei ebm-papst in den vergangenen Monaten eine hohe Flexibilität von </w:t>
      </w:r>
      <w:proofErr w:type="spellStart"/>
      <w:proofErr w:type="gramStart"/>
      <w:r w:rsidRPr="00D87D9B">
        <w:rPr>
          <w:rFonts w:cs="Arial"/>
          <w:sz w:val="22"/>
          <w:szCs w:val="22"/>
        </w:rPr>
        <w:t>Ausbilder:innen</w:t>
      </w:r>
      <w:proofErr w:type="spellEnd"/>
      <w:proofErr w:type="gramEnd"/>
      <w:r w:rsidRPr="00D87D9B">
        <w:rPr>
          <w:rFonts w:cs="Arial"/>
          <w:sz w:val="22"/>
          <w:szCs w:val="22"/>
        </w:rPr>
        <w:t xml:space="preserve"> und Auszubildenden und wurde kontinuierlich den herrschenden COVID-19-Situationen angepasst</w:t>
      </w:r>
      <w:r>
        <w:rPr>
          <w:rFonts w:cs="Arial"/>
          <w:sz w:val="22"/>
          <w:szCs w:val="22"/>
        </w:rPr>
        <w:t>,</w:t>
      </w:r>
      <w:r w:rsidRPr="00D87D9B">
        <w:rPr>
          <w:rFonts w:cs="Arial"/>
          <w:sz w:val="22"/>
          <w:szCs w:val="22"/>
        </w:rPr>
        <w:t xml:space="preserve"> beispielsweise</w:t>
      </w:r>
      <w:r>
        <w:rPr>
          <w:rFonts w:cs="Arial"/>
          <w:sz w:val="22"/>
          <w:szCs w:val="22"/>
        </w:rPr>
        <w:t xml:space="preserve"> </w:t>
      </w:r>
      <w:r w:rsidRPr="00D87D9B">
        <w:rPr>
          <w:rFonts w:cs="Arial"/>
          <w:sz w:val="22"/>
          <w:szCs w:val="22"/>
        </w:rPr>
        <w:t xml:space="preserve">durch ein theoretisches und praktisches Lernen im mobilem Umfeld, der Steuerung </w:t>
      </w:r>
      <w:r w:rsidRPr="00D87D9B">
        <w:rPr>
          <w:rFonts w:cs="Arial"/>
          <w:sz w:val="22"/>
          <w:szCs w:val="22"/>
        </w:rPr>
        <w:lastRenderedPageBreak/>
        <w:t>von Teamgrößen in den Ausbildungsbereichen oder individuelle</w:t>
      </w:r>
      <w:r>
        <w:rPr>
          <w:rFonts w:cs="Arial"/>
          <w:sz w:val="22"/>
          <w:szCs w:val="22"/>
        </w:rPr>
        <w:t>r</w:t>
      </w:r>
      <w:r w:rsidRPr="00D87D9B">
        <w:rPr>
          <w:rFonts w:cs="Arial"/>
          <w:sz w:val="22"/>
          <w:szCs w:val="22"/>
        </w:rPr>
        <w:t xml:space="preserve"> Betreuung und Unterstützung durch die </w:t>
      </w:r>
      <w:proofErr w:type="spellStart"/>
      <w:r w:rsidRPr="00D87D9B">
        <w:rPr>
          <w:rFonts w:cs="Arial"/>
          <w:sz w:val="22"/>
          <w:szCs w:val="22"/>
        </w:rPr>
        <w:t>Ausbilder:innen</w:t>
      </w:r>
      <w:proofErr w:type="spellEnd"/>
      <w:r w:rsidRPr="00D87D9B">
        <w:rPr>
          <w:rFonts w:cs="Arial"/>
          <w:sz w:val="22"/>
          <w:szCs w:val="22"/>
        </w:rPr>
        <w:t xml:space="preserve"> .</w:t>
      </w:r>
    </w:p>
    <w:p w14:paraId="1998AB6A" w14:textId="69CF37C6" w:rsid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 xml:space="preserve">Damit konnte ebm-papst an seinem hohen Ausbildungsniveau festhalten und wird seinen jungen Menschen auch nach dem Abschluss eine langfristige Perspektive bieten. </w:t>
      </w:r>
    </w:p>
    <w:p w14:paraId="4D9B9B71" w14:textId="65A72932" w:rsidR="005813AD" w:rsidRDefault="005813AD" w:rsidP="00D87D9B">
      <w:pPr>
        <w:rPr>
          <w:rFonts w:cs="Arial"/>
          <w:sz w:val="22"/>
          <w:szCs w:val="22"/>
        </w:rPr>
      </w:pPr>
    </w:p>
    <w:p w14:paraId="10F4C206" w14:textId="3205CA2E" w:rsidR="00B6792D" w:rsidRDefault="005813AD" w:rsidP="00D87D9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Für das Ausbildungsjahr ab dem 1. </w:t>
      </w:r>
      <w:r w:rsidRPr="005813AD">
        <w:rPr>
          <w:rFonts w:cs="Arial"/>
          <w:sz w:val="22"/>
          <w:szCs w:val="22"/>
        </w:rPr>
        <w:t>September 2022 sucht ebm-papst berei</w:t>
      </w:r>
      <w:r>
        <w:rPr>
          <w:rFonts w:cs="Arial"/>
          <w:sz w:val="22"/>
          <w:szCs w:val="22"/>
        </w:rPr>
        <w:t xml:space="preserve">ts Auszubildende an allen deutschen Standorten. </w:t>
      </w:r>
      <w:r w:rsidR="00D87D9B" w:rsidRPr="00D87D9B">
        <w:rPr>
          <w:rFonts w:cs="Arial"/>
          <w:sz w:val="22"/>
          <w:szCs w:val="22"/>
        </w:rPr>
        <w:t xml:space="preserve">Die </w:t>
      </w:r>
      <w:r>
        <w:rPr>
          <w:rFonts w:cs="Arial"/>
          <w:sz w:val="22"/>
          <w:szCs w:val="22"/>
        </w:rPr>
        <w:t xml:space="preserve">angebotenen </w:t>
      </w:r>
      <w:r w:rsidR="00D87D9B" w:rsidRPr="00D87D9B">
        <w:rPr>
          <w:rFonts w:cs="Arial"/>
          <w:sz w:val="22"/>
          <w:szCs w:val="22"/>
        </w:rPr>
        <w:t xml:space="preserve">Ausbildungsberufe finden Sie unter: </w:t>
      </w:r>
      <w:hyperlink r:id="rId8" w:history="1">
        <w:r w:rsidR="00B6792D" w:rsidRPr="00B6792D">
          <w:rPr>
            <w:rStyle w:val="Hyperlink"/>
            <w:rFonts w:cs="Arial"/>
            <w:sz w:val="22"/>
            <w:szCs w:val="22"/>
          </w:rPr>
          <w:t>www.karriere.de.ebmpapst.com</w:t>
        </w:r>
      </w:hyperlink>
      <w:r>
        <w:rPr>
          <w:rFonts w:cs="Arial"/>
          <w:sz w:val="22"/>
          <w:szCs w:val="22"/>
        </w:rPr>
        <w:t>. Eine Bewerbung ist seit dem 1. August 2021 möglich</w:t>
      </w:r>
      <w:r w:rsidR="00B6792D">
        <w:rPr>
          <w:rFonts w:cs="Arial"/>
          <w:sz w:val="22"/>
          <w:szCs w:val="22"/>
        </w:rPr>
        <w:t>.</w:t>
      </w:r>
      <w:r w:rsidR="009B19B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br/>
      </w:r>
    </w:p>
    <w:p w14:paraId="18C422B8" w14:textId="56FB2411" w:rsidR="00D87D9B" w:rsidRPr="00D87D9B" w:rsidRDefault="00B6792D" w:rsidP="00D87D9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ebm</w:t>
      </w:r>
      <w:r w:rsidR="005813AD">
        <w:rPr>
          <w:rFonts w:cs="Arial"/>
          <w:sz w:val="22"/>
          <w:szCs w:val="22"/>
        </w:rPr>
        <w:t>-papst bildet in folgenden Ausbildungsberufen und DH-Studien aus:</w:t>
      </w:r>
    </w:p>
    <w:p w14:paraId="3774ABB6" w14:textId="77777777" w:rsidR="00D87D9B" w:rsidRPr="00D87D9B" w:rsidRDefault="00D87D9B" w:rsidP="00D87D9B">
      <w:pPr>
        <w:rPr>
          <w:rFonts w:cs="Arial"/>
          <w:sz w:val="22"/>
          <w:szCs w:val="22"/>
        </w:rPr>
      </w:pPr>
    </w:p>
    <w:p w14:paraId="11EC27CE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 xml:space="preserve">Kaufmännische Ausbildung: </w:t>
      </w:r>
    </w:p>
    <w:p w14:paraId="2BBFD6A4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>-           Kaufmann/-frau für Büromanagement</w:t>
      </w:r>
    </w:p>
    <w:p w14:paraId="799A0C05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>-           Industriekaufmann/-frau</w:t>
      </w:r>
    </w:p>
    <w:p w14:paraId="25CC0FBB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>-           Industriekaufmann/-frau mit Zusatzqualifikation</w:t>
      </w:r>
    </w:p>
    <w:p w14:paraId="208452C6" w14:textId="14771EAF" w:rsid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 xml:space="preserve">-           Fachkraft für Lagerlogistik </w:t>
      </w:r>
    </w:p>
    <w:p w14:paraId="38E0E0D6" w14:textId="6885A334" w:rsidR="00664426" w:rsidRPr="00D87D9B" w:rsidRDefault="00664426" w:rsidP="00D87D9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ab/>
        <w:t xml:space="preserve"> </w:t>
      </w:r>
      <w:r w:rsidRPr="00664426">
        <w:rPr>
          <w:rFonts w:cs="Arial"/>
          <w:sz w:val="22"/>
          <w:szCs w:val="22"/>
        </w:rPr>
        <w:t>Fachlagerist/-in</w:t>
      </w:r>
    </w:p>
    <w:p w14:paraId="0F68479B" w14:textId="77777777" w:rsidR="00D87D9B" w:rsidRPr="00D87D9B" w:rsidRDefault="00D87D9B" w:rsidP="00D87D9B">
      <w:pPr>
        <w:rPr>
          <w:rFonts w:cs="Arial"/>
          <w:sz w:val="22"/>
          <w:szCs w:val="22"/>
        </w:rPr>
      </w:pPr>
    </w:p>
    <w:p w14:paraId="2E8FB856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 xml:space="preserve">Gewerblich-technische Ausbildung: </w:t>
      </w:r>
    </w:p>
    <w:p w14:paraId="314F60BF" w14:textId="18C6A5E0" w:rsidR="00942069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>-           Elektroniker/-in für Geräte und Systeme</w:t>
      </w:r>
    </w:p>
    <w:p w14:paraId="17D64716" w14:textId="41C98DD7" w:rsidR="00942069" w:rsidRDefault="00942069" w:rsidP="00D87D9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ab/>
        <w:t xml:space="preserve"> Elektroniker/-in für Betriebstechnik</w:t>
      </w:r>
    </w:p>
    <w:p w14:paraId="6C53386F" w14:textId="0A5DF246" w:rsidR="00707007" w:rsidRDefault="00707007" w:rsidP="00D87D9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ab/>
        <w:t xml:space="preserve"> Industrieelektriker/-in</w:t>
      </w:r>
    </w:p>
    <w:p w14:paraId="5124302F" w14:textId="4AB849C2" w:rsidR="00707007" w:rsidRPr="00D87D9B" w:rsidRDefault="00707007" w:rsidP="00D87D9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ab/>
        <w:t xml:space="preserve"> Maschinen- und Anlagenführer/-in</w:t>
      </w:r>
    </w:p>
    <w:p w14:paraId="35698C59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>-           Mechatroniker/-in</w:t>
      </w:r>
    </w:p>
    <w:p w14:paraId="2D39FE50" w14:textId="065BFB1A" w:rsid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>-           Industriemechaniker/-in</w:t>
      </w:r>
    </w:p>
    <w:p w14:paraId="11BCC0A8" w14:textId="5A112BFC" w:rsidR="00942069" w:rsidRPr="00D87D9B" w:rsidRDefault="00942069" w:rsidP="00D87D9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ab/>
        <w:t xml:space="preserve"> Zerspanungsmechaniker/-in</w:t>
      </w:r>
    </w:p>
    <w:p w14:paraId="24DDFD95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>-           Technische/-r Produktdesigner/-in</w:t>
      </w:r>
    </w:p>
    <w:p w14:paraId="735611A5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>-           Verfahrensmechaniker/-in für Beschichtungstechnik</w:t>
      </w:r>
    </w:p>
    <w:p w14:paraId="47EFE2F3" w14:textId="2BD90E3C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>-           Fachinformatiker/-in</w:t>
      </w:r>
      <w:r w:rsidR="00B6792D">
        <w:rPr>
          <w:rFonts w:cs="Arial"/>
          <w:sz w:val="22"/>
          <w:szCs w:val="22"/>
        </w:rPr>
        <w:t xml:space="preserve"> für Systemintegration</w:t>
      </w:r>
    </w:p>
    <w:p w14:paraId="58E24F6E" w14:textId="77777777" w:rsidR="00D87D9B" w:rsidRPr="00D87D9B" w:rsidRDefault="00D87D9B" w:rsidP="00D87D9B">
      <w:pPr>
        <w:rPr>
          <w:rFonts w:cs="Arial"/>
          <w:sz w:val="22"/>
          <w:szCs w:val="22"/>
        </w:rPr>
      </w:pPr>
    </w:p>
    <w:p w14:paraId="7D0E0FEA" w14:textId="77777777" w:rsidR="00D87D9B" w:rsidRPr="00D87D9B" w:rsidRDefault="00D87D9B" w:rsidP="00D87D9B">
      <w:pPr>
        <w:rPr>
          <w:rFonts w:cs="Arial"/>
          <w:sz w:val="22"/>
          <w:szCs w:val="22"/>
          <w:lang w:val="en-US"/>
        </w:rPr>
      </w:pPr>
      <w:proofErr w:type="spellStart"/>
      <w:r w:rsidRPr="00D87D9B">
        <w:rPr>
          <w:rFonts w:cs="Arial"/>
          <w:sz w:val="22"/>
          <w:szCs w:val="22"/>
          <w:lang w:val="en-US"/>
        </w:rPr>
        <w:t>Studium</w:t>
      </w:r>
      <w:proofErr w:type="spellEnd"/>
      <w:r w:rsidRPr="00D87D9B">
        <w:rPr>
          <w:rFonts w:cs="Arial"/>
          <w:sz w:val="22"/>
          <w:szCs w:val="22"/>
          <w:lang w:val="en-US"/>
        </w:rPr>
        <w:t xml:space="preserve"> (DHBW): </w:t>
      </w:r>
    </w:p>
    <w:p w14:paraId="1F8585DC" w14:textId="77777777" w:rsidR="00D87D9B" w:rsidRPr="00D87D9B" w:rsidRDefault="00D87D9B" w:rsidP="00D87D9B">
      <w:pPr>
        <w:rPr>
          <w:rFonts w:cs="Arial"/>
          <w:sz w:val="22"/>
          <w:szCs w:val="22"/>
          <w:lang w:val="en-US"/>
        </w:rPr>
      </w:pPr>
      <w:r w:rsidRPr="00D87D9B">
        <w:rPr>
          <w:rFonts w:cs="Arial"/>
          <w:sz w:val="22"/>
          <w:szCs w:val="22"/>
          <w:lang w:val="en-US"/>
        </w:rPr>
        <w:t xml:space="preserve">-           Bachelor of Engineering – </w:t>
      </w:r>
      <w:proofErr w:type="spellStart"/>
      <w:r w:rsidRPr="00D87D9B">
        <w:rPr>
          <w:rFonts w:cs="Arial"/>
          <w:sz w:val="22"/>
          <w:szCs w:val="22"/>
          <w:lang w:val="en-US"/>
        </w:rPr>
        <w:t>Elektrotechnik</w:t>
      </w:r>
      <w:proofErr w:type="spellEnd"/>
    </w:p>
    <w:p w14:paraId="606D1A84" w14:textId="77777777" w:rsidR="00D87D9B" w:rsidRPr="00D87D9B" w:rsidRDefault="00D87D9B" w:rsidP="00D87D9B">
      <w:pPr>
        <w:rPr>
          <w:rFonts w:cs="Arial"/>
          <w:sz w:val="22"/>
          <w:szCs w:val="22"/>
          <w:lang w:val="en-US"/>
        </w:rPr>
      </w:pPr>
      <w:r w:rsidRPr="00D87D9B">
        <w:rPr>
          <w:rFonts w:cs="Arial"/>
          <w:sz w:val="22"/>
          <w:szCs w:val="22"/>
          <w:lang w:val="en-US"/>
        </w:rPr>
        <w:t xml:space="preserve">-           Bachelor of Engineering – </w:t>
      </w:r>
      <w:proofErr w:type="spellStart"/>
      <w:r w:rsidRPr="00D87D9B">
        <w:rPr>
          <w:rFonts w:cs="Arial"/>
          <w:sz w:val="22"/>
          <w:szCs w:val="22"/>
          <w:lang w:val="en-US"/>
        </w:rPr>
        <w:t>Elektrotechnik</w:t>
      </w:r>
      <w:proofErr w:type="spellEnd"/>
      <w:r w:rsidRPr="00D87D9B">
        <w:rPr>
          <w:rFonts w:cs="Arial"/>
          <w:sz w:val="22"/>
          <w:szCs w:val="22"/>
          <w:lang w:val="en-US"/>
        </w:rPr>
        <w:t>/</w:t>
      </w:r>
      <w:proofErr w:type="spellStart"/>
      <w:r w:rsidRPr="00D87D9B">
        <w:rPr>
          <w:rFonts w:cs="Arial"/>
          <w:sz w:val="22"/>
          <w:szCs w:val="22"/>
          <w:lang w:val="en-US"/>
        </w:rPr>
        <w:t>Infotronik</w:t>
      </w:r>
      <w:proofErr w:type="spellEnd"/>
    </w:p>
    <w:p w14:paraId="549F32BD" w14:textId="77777777" w:rsidR="00D87D9B" w:rsidRPr="00D87D9B" w:rsidRDefault="00D87D9B" w:rsidP="00D87D9B">
      <w:pPr>
        <w:rPr>
          <w:rFonts w:cs="Arial"/>
          <w:sz w:val="22"/>
          <w:szCs w:val="22"/>
          <w:lang w:val="en-US"/>
        </w:rPr>
      </w:pPr>
      <w:r w:rsidRPr="00D87D9B">
        <w:rPr>
          <w:rFonts w:cs="Arial"/>
          <w:sz w:val="22"/>
          <w:szCs w:val="22"/>
          <w:lang w:val="en-US"/>
        </w:rPr>
        <w:t xml:space="preserve">-           Bachelor of Engineering – </w:t>
      </w:r>
      <w:proofErr w:type="spellStart"/>
      <w:r w:rsidRPr="00D87D9B">
        <w:rPr>
          <w:rFonts w:cs="Arial"/>
          <w:sz w:val="22"/>
          <w:szCs w:val="22"/>
          <w:lang w:val="en-US"/>
        </w:rPr>
        <w:t>Mechatronik</w:t>
      </w:r>
      <w:proofErr w:type="spellEnd"/>
    </w:p>
    <w:p w14:paraId="7A6A4F01" w14:textId="77777777" w:rsidR="00D87D9B" w:rsidRPr="00D87D9B" w:rsidRDefault="00D87D9B" w:rsidP="00D87D9B">
      <w:pPr>
        <w:rPr>
          <w:rFonts w:cs="Arial"/>
          <w:sz w:val="22"/>
          <w:szCs w:val="22"/>
          <w:lang w:val="en-US"/>
        </w:rPr>
      </w:pPr>
      <w:r w:rsidRPr="00D87D9B">
        <w:rPr>
          <w:rFonts w:cs="Arial"/>
          <w:sz w:val="22"/>
          <w:szCs w:val="22"/>
          <w:lang w:val="en-US"/>
        </w:rPr>
        <w:t xml:space="preserve">-           Bachelor of Engineering – </w:t>
      </w:r>
      <w:proofErr w:type="spellStart"/>
      <w:r w:rsidRPr="00D87D9B">
        <w:rPr>
          <w:rFonts w:cs="Arial"/>
          <w:sz w:val="22"/>
          <w:szCs w:val="22"/>
          <w:lang w:val="en-US"/>
        </w:rPr>
        <w:t>Maschinenbau</w:t>
      </w:r>
      <w:proofErr w:type="spellEnd"/>
      <w:r w:rsidRPr="00D87D9B">
        <w:rPr>
          <w:rFonts w:cs="Arial"/>
          <w:sz w:val="22"/>
          <w:szCs w:val="22"/>
          <w:lang w:val="en-US"/>
        </w:rPr>
        <w:t xml:space="preserve"> – KE</w:t>
      </w:r>
    </w:p>
    <w:p w14:paraId="5B65CB1A" w14:textId="77777777" w:rsidR="00D87D9B" w:rsidRPr="00D87D9B" w:rsidRDefault="00D87D9B" w:rsidP="00D87D9B">
      <w:pPr>
        <w:rPr>
          <w:rFonts w:cs="Arial"/>
          <w:sz w:val="22"/>
          <w:szCs w:val="22"/>
          <w:lang w:val="en-US"/>
        </w:rPr>
      </w:pPr>
      <w:r w:rsidRPr="00D87D9B">
        <w:rPr>
          <w:rFonts w:cs="Arial"/>
          <w:sz w:val="22"/>
          <w:szCs w:val="22"/>
          <w:lang w:val="en-US"/>
        </w:rPr>
        <w:t xml:space="preserve">-           Bachelor of Engineering – </w:t>
      </w:r>
      <w:proofErr w:type="spellStart"/>
      <w:r w:rsidRPr="00D87D9B">
        <w:rPr>
          <w:rFonts w:cs="Arial"/>
          <w:sz w:val="22"/>
          <w:szCs w:val="22"/>
          <w:lang w:val="en-US"/>
        </w:rPr>
        <w:t>Maschinenbau</w:t>
      </w:r>
      <w:proofErr w:type="spellEnd"/>
      <w:r w:rsidRPr="00D87D9B">
        <w:rPr>
          <w:rFonts w:cs="Arial"/>
          <w:sz w:val="22"/>
          <w:szCs w:val="22"/>
          <w:lang w:val="en-US"/>
        </w:rPr>
        <w:t xml:space="preserve"> – PT</w:t>
      </w:r>
    </w:p>
    <w:p w14:paraId="6B2D9A74" w14:textId="77777777" w:rsidR="00D87D9B" w:rsidRPr="00D87D9B" w:rsidRDefault="00D87D9B" w:rsidP="00D87D9B">
      <w:pPr>
        <w:rPr>
          <w:rFonts w:cs="Arial"/>
          <w:sz w:val="22"/>
          <w:szCs w:val="22"/>
          <w:lang w:val="en-US"/>
        </w:rPr>
      </w:pPr>
      <w:r w:rsidRPr="00D87D9B">
        <w:rPr>
          <w:rFonts w:cs="Arial"/>
          <w:sz w:val="22"/>
          <w:szCs w:val="22"/>
          <w:lang w:val="en-US"/>
        </w:rPr>
        <w:t xml:space="preserve">-           Bachelor of Engineering – </w:t>
      </w:r>
      <w:proofErr w:type="spellStart"/>
      <w:r w:rsidRPr="00D87D9B">
        <w:rPr>
          <w:rFonts w:cs="Arial"/>
          <w:sz w:val="22"/>
          <w:szCs w:val="22"/>
          <w:lang w:val="en-US"/>
        </w:rPr>
        <w:t>Wirtschaftsingenieurwesen</w:t>
      </w:r>
      <w:proofErr w:type="spellEnd"/>
      <w:r w:rsidRPr="00D87D9B">
        <w:rPr>
          <w:rFonts w:cs="Arial"/>
          <w:sz w:val="22"/>
          <w:szCs w:val="22"/>
          <w:lang w:val="en-US"/>
        </w:rPr>
        <w:t xml:space="preserve"> – IPL</w:t>
      </w:r>
    </w:p>
    <w:p w14:paraId="4F8B5790" w14:textId="77777777" w:rsidR="00D87D9B" w:rsidRPr="00D87D9B" w:rsidRDefault="00D87D9B" w:rsidP="00D87D9B">
      <w:pPr>
        <w:rPr>
          <w:rFonts w:cs="Arial"/>
          <w:sz w:val="22"/>
          <w:szCs w:val="22"/>
          <w:lang w:val="en-US"/>
        </w:rPr>
      </w:pPr>
      <w:r w:rsidRPr="00D87D9B">
        <w:rPr>
          <w:rFonts w:cs="Arial"/>
          <w:sz w:val="22"/>
          <w:szCs w:val="22"/>
          <w:lang w:val="en-US"/>
        </w:rPr>
        <w:t xml:space="preserve">-           Bachelor of Engineering – </w:t>
      </w:r>
      <w:proofErr w:type="spellStart"/>
      <w:r w:rsidRPr="00D87D9B">
        <w:rPr>
          <w:rFonts w:cs="Arial"/>
          <w:sz w:val="22"/>
          <w:szCs w:val="22"/>
          <w:lang w:val="en-US"/>
        </w:rPr>
        <w:t>Wirtschaftsingenieurwesen</w:t>
      </w:r>
      <w:proofErr w:type="spellEnd"/>
      <w:r w:rsidRPr="00D87D9B">
        <w:rPr>
          <w:rFonts w:cs="Arial"/>
          <w:sz w:val="22"/>
          <w:szCs w:val="22"/>
          <w:lang w:val="en-US"/>
        </w:rPr>
        <w:t xml:space="preserve"> – ITV</w:t>
      </w:r>
    </w:p>
    <w:p w14:paraId="2FAB203B" w14:textId="77777777" w:rsidR="00D87D9B" w:rsidRPr="00D87D9B" w:rsidRDefault="00D87D9B" w:rsidP="00D87D9B">
      <w:pPr>
        <w:rPr>
          <w:rFonts w:cs="Arial"/>
          <w:sz w:val="22"/>
          <w:szCs w:val="22"/>
          <w:lang w:val="en-US"/>
        </w:rPr>
      </w:pPr>
      <w:r w:rsidRPr="00D87D9B">
        <w:rPr>
          <w:rFonts w:cs="Arial"/>
          <w:sz w:val="22"/>
          <w:szCs w:val="22"/>
          <w:lang w:val="en-US"/>
        </w:rPr>
        <w:t xml:space="preserve">-           Bachelor of Science – </w:t>
      </w:r>
      <w:proofErr w:type="spellStart"/>
      <w:r w:rsidRPr="00D87D9B">
        <w:rPr>
          <w:rFonts w:cs="Arial"/>
          <w:sz w:val="22"/>
          <w:szCs w:val="22"/>
          <w:lang w:val="en-US"/>
        </w:rPr>
        <w:t>Wirtschaftsinformatik</w:t>
      </w:r>
      <w:proofErr w:type="spellEnd"/>
    </w:p>
    <w:p w14:paraId="53004702" w14:textId="01493716" w:rsidR="00D87D9B" w:rsidRDefault="00D87D9B" w:rsidP="00D87D9B">
      <w:pPr>
        <w:rPr>
          <w:rFonts w:cs="Arial"/>
          <w:sz w:val="22"/>
          <w:szCs w:val="22"/>
          <w:lang w:val="en-US"/>
        </w:rPr>
      </w:pPr>
      <w:r w:rsidRPr="00D87D9B">
        <w:rPr>
          <w:rFonts w:cs="Arial"/>
          <w:sz w:val="22"/>
          <w:szCs w:val="22"/>
          <w:lang w:val="en-US"/>
        </w:rPr>
        <w:t xml:space="preserve">-           Bachelor of Science – </w:t>
      </w:r>
      <w:proofErr w:type="spellStart"/>
      <w:r w:rsidRPr="00D87D9B">
        <w:rPr>
          <w:rFonts w:cs="Arial"/>
          <w:sz w:val="22"/>
          <w:szCs w:val="22"/>
          <w:lang w:val="en-US"/>
        </w:rPr>
        <w:t>Angewandte</w:t>
      </w:r>
      <w:proofErr w:type="spellEnd"/>
      <w:r w:rsidRPr="00D87D9B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D87D9B">
        <w:rPr>
          <w:rFonts w:cs="Arial"/>
          <w:sz w:val="22"/>
          <w:szCs w:val="22"/>
          <w:lang w:val="en-US"/>
        </w:rPr>
        <w:t>Informatik</w:t>
      </w:r>
      <w:proofErr w:type="spellEnd"/>
    </w:p>
    <w:p w14:paraId="70D30016" w14:textId="750357A5" w:rsidR="00942069" w:rsidRDefault="00942069" w:rsidP="00D87D9B">
      <w:pPr>
        <w:rPr>
          <w:rFonts w:cs="Arial"/>
          <w:sz w:val="22"/>
          <w:szCs w:val="22"/>
          <w:lang w:val="en-US"/>
        </w:rPr>
      </w:pPr>
      <w:r w:rsidRPr="00942069">
        <w:rPr>
          <w:rFonts w:cs="Arial"/>
          <w:sz w:val="22"/>
          <w:szCs w:val="22"/>
          <w:lang w:val="en-US"/>
        </w:rPr>
        <w:t>-</w:t>
      </w:r>
      <w:r w:rsidRPr="00942069">
        <w:rPr>
          <w:rFonts w:cs="Arial"/>
          <w:sz w:val="22"/>
          <w:szCs w:val="22"/>
          <w:lang w:val="en-US"/>
        </w:rPr>
        <w:tab/>
        <w:t xml:space="preserve"> Bachelor of Arts – Controlling </w:t>
      </w:r>
      <w:r>
        <w:rPr>
          <w:rFonts w:cs="Arial"/>
          <w:sz w:val="22"/>
          <w:szCs w:val="22"/>
          <w:lang w:val="en-US"/>
        </w:rPr>
        <w:t>&amp; Consulting</w:t>
      </w:r>
    </w:p>
    <w:p w14:paraId="1C464BC8" w14:textId="357B2728" w:rsidR="00664426" w:rsidRPr="00825299" w:rsidRDefault="00664426" w:rsidP="00D87D9B">
      <w:pPr>
        <w:rPr>
          <w:rFonts w:cs="Arial"/>
          <w:sz w:val="22"/>
          <w:szCs w:val="22"/>
        </w:rPr>
      </w:pPr>
      <w:r w:rsidRPr="00825299">
        <w:rPr>
          <w:rFonts w:cs="Arial"/>
          <w:sz w:val="22"/>
          <w:szCs w:val="22"/>
        </w:rPr>
        <w:t>-</w:t>
      </w:r>
      <w:r w:rsidRPr="00825299">
        <w:rPr>
          <w:rFonts w:cs="Arial"/>
          <w:sz w:val="22"/>
          <w:szCs w:val="22"/>
        </w:rPr>
        <w:tab/>
        <w:t xml:space="preserve"> Bachelor of Arts – Onlinemedien</w:t>
      </w:r>
    </w:p>
    <w:p w14:paraId="7CE06746" w14:textId="47E6EE1A" w:rsidR="00942069" w:rsidRPr="00942069" w:rsidRDefault="00D87D9B" w:rsidP="00D87D9B">
      <w:pPr>
        <w:rPr>
          <w:rFonts w:cs="Arial"/>
          <w:sz w:val="22"/>
          <w:szCs w:val="22"/>
        </w:rPr>
      </w:pPr>
      <w:r w:rsidRPr="00942069">
        <w:rPr>
          <w:rFonts w:cs="Arial"/>
          <w:sz w:val="22"/>
          <w:szCs w:val="22"/>
        </w:rPr>
        <w:t>-           Kooperativer Studiengang – Elektroniker/-in – Bachelor</w:t>
      </w:r>
    </w:p>
    <w:p w14:paraId="3AA05FD1" w14:textId="77777777" w:rsidR="00D87D9B" w:rsidRPr="00942069" w:rsidRDefault="00D87D9B" w:rsidP="00D87D9B">
      <w:pPr>
        <w:rPr>
          <w:rFonts w:cs="Arial"/>
          <w:sz w:val="22"/>
          <w:szCs w:val="22"/>
        </w:rPr>
      </w:pPr>
    </w:p>
    <w:p w14:paraId="35889630" w14:textId="77777777" w:rsidR="00D87D9B" w:rsidRPr="00D87D9B" w:rsidRDefault="00D87D9B" w:rsidP="00D87D9B">
      <w:pPr>
        <w:rPr>
          <w:rFonts w:cs="Arial"/>
          <w:sz w:val="22"/>
          <w:szCs w:val="22"/>
        </w:rPr>
      </w:pPr>
      <w:r w:rsidRPr="00D87D9B">
        <w:rPr>
          <w:rFonts w:cs="Arial"/>
          <w:sz w:val="22"/>
          <w:szCs w:val="22"/>
        </w:rPr>
        <w:t>Bildunterschrift (Foto: ebm-papst)</w:t>
      </w:r>
    </w:p>
    <w:p w14:paraId="53F6914B" w14:textId="77777777" w:rsidR="00D87D9B" w:rsidRPr="00D87D9B" w:rsidRDefault="00D87D9B" w:rsidP="00D87D9B">
      <w:pPr>
        <w:rPr>
          <w:rFonts w:cs="Arial"/>
          <w:sz w:val="22"/>
          <w:szCs w:val="22"/>
        </w:rPr>
      </w:pPr>
    </w:p>
    <w:p w14:paraId="310E9FEA" w14:textId="501F6D61" w:rsidR="00F07F89" w:rsidRDefault="00770C43" w:rsidP="005813AD">
      <w:pPr>
        <w:rPr>
          <w:rFonts w:cs="Arial"/>
          <w:sz w:val="22"/>
          <w:szCs w:val="22"/>
        </w:rPr>
      </w:pPr>
      <w:r w:rsidRPr="00770C43">
        <w:rPr>
          <w:rFonts w:cs="Arial"/>
          <w:sz w:val="22"/>
          <w:szCs w:val="22"/>
        </w:rPr>
        <w:t>Ausbildungsbeginn2021-Mulfingen</w:t>
      </w:r>
      <w:r w:rsidR="00D87D9B" w:rsidRPr="00D87D9B">
        <w:rPr>
          <w:rFonts w:cs="Arial"/>
          <w:sz w:val="22"/>
          <w:szCs w:val="22"/>
        </w:rPr>
        <w:t xml:space="preserve">: </w:t>
      </w:r>
      <w:r w:rsidR="005813AD">
        <w:rPr>
          <w:rFonts w:cs="Arial"/>
          <w:sz w:val="22"/>
          <w:szCs w:val="22"/>
        </w:rPr>
        <w:t xml:space="preserve">In Mulfingen beginnen </w:t>
      </w:r>
      <w:r w:rsidR="00F23014">
        <w:rPr>
          <w:rFonts w:cs="Arial"/>
          <w:sz w:val="22"/>
          <w:szCs w:val="22"/>
        </w:rPr>
        <w:t>58</w:t>
      </w:r>
      <w:r w:rsidR="005813AD">
        <w:rPr>
          <w:rFonts w:cs="Arial"/>
          <w:sz w:val="22"/>
          <w:szCs w:val="22"/>
        </w:rPr>
        <w:t xml:space="preserve"> Auszubildende und Studierende ihre Berufslaufbahn.</w:t>
      </w:r>
    </w:p>
    <w:p w14:paraId="01AF11A7" w14:textId="3444E665" w:rsidR="005813AD" w:rsidRDefault="005813AD" w:rsidP="005813AD">
      <w:pPr>
        <w:rPr>
          <w:rFonts w:cs="Arial"/>
          <w:sz w:val="22"/>
          <w:szCs w:val="22"/>
        </w:rPr>
      </w:pPr>
    </w:p>
    <w:p w14:paraId="52478968" w14:textId="132110F4" w:rsidR="005813AD" w:rsidRDefault="00770C43" w:rsidP="005813AD">
      <w:pPr>
        <w:rPr>
          <w:rFonts w:cs="Arial"/>
          <w:sz w:val="22"/>
          <w:szCs w:val="22"/>
        </w:rPr>
      </w:pPr>
      <w:r w:rsidRPr="00770C43">
        <w:rPr>
          <w:rFonts w:cs="Arial"/>
          <w:sz w:val="22"/>
          <w:szCs w:val="22"/>
        </w:rPr>
        <w:t>Ausbildungsbeginn2021-Landshut</w:t>
      </w:r>
      <w:r w:rsidR="005813AD">
        <w:rPr>
          <w:rFonts w:cs="Arial"/>
          <w:sz w:val="22"/>
          <w:szCs w:val="22"/>
        </w:rPr>
        <w:t>: Am Standort La</w:t>
      </w:r>
      <w:r w:rsidR="00B6792D">
        <w:rPr>
          <w:rFonts w:cs="Arial"/>
          <w:sz w:val="22"/>
          <w:szCs w:val="22"/>
        </w:rPr>
        <w:t>n</w:t>
      </w:r>
      <w:r w:rsidR="005813AD">
        <w:rPr>
          <w:rFonts w:cs="Arial"/>
          <w:sz w:val="22"/>
          <w:szCs w:val="22"/>
        </w:rPr>
        <w:t xml:space="preserve">dshut beginnen </w:t>
      </w:r>
      <w:r w:rsidR="00B6792D">
        <w:rPr>
          <w:rFonts w:cs="Arial"/>
          <w:sz w:val="22"/>
          <w:szCs w:val="22"/>
        </w:rPr>
        <w:t xml:space="preserve">sechs </w:t>
      </w:r>
      <w:r w:rsidR="005813AD">
        <w:rPr>
          <w:rFonts w:cs="Arial"/>
          <w:sz w:val="22"/>
          <w:szCs w:val="22"/>
        </w:rPr>
        <w:t xml:space="preserve">junge Menschen ihre Ausbildung als </w:t>
      </w:r>
      <w:proofErr w:type="spellStart"/>
      <w:proofErr w:type="gramStart"/>
      <w:r w:rsidR="005813AD">
        <w:rPr>
          <w:rFonts w:cs="Arial"/>
          <w:sz w:val="22"/>
          <w:szCs w:val="22"/>
        </w:rPr>
        <w:t>Mechatroniker:in</w:t>
      </w:r>
      <w:proofErr w:type="spellEnd"/>
      <w:r w:rsidR="005813AD">
        <w:rPr>
          <w:rFonts w:cs="Arial"/>
          <w:sz w:val="22"/>
          <w:szCs w:val="22"/>
        </w:rPr>
        <w:t>.</w:t>
      </w:r>
      <w:proofErr w:type="gramEnd"/>
    </w:p>
    <w:p w14:paraId="350931D1" w14:textId="3CC8EFA0" w:rsidR="005813AD" w:rsidRDefault="005813AD" w:rsidP="005813AD">
      <w:pPr>
        <w:rPr>
          <w:rFonts w:cs="Arial"/>
          <w:sz w:val="22"/>
          <w:szCs w:val="22"/>
        </w:rPr>
      </w:pPr>
    </w:p>
    <w:p w14:paraId="039D98A8" w14:textId="3BF96C27" w:rsidR="005813AD" w:rsidRDefault="00770C43" w:rsidP="005813AD">
      <w:pPr>
        <w:rPr>
          <w:rFonts w:cs="Arial"/>
          <w:sz w:val="22"/>
          <w:szCs w:val="22"/>
        </w:rPr>
      </w:pPr>
      <w:r w:rsidRPr="00770C43">
        <w:rPr>
          <w:rFonts w:cs="Arial"/>
          <w:sz w:val="22"/>
          <w:szCs w:val="22"/>
        </w:rPr>
        <w:lastRenderedPageBreak/>
        <w:t>Ausbildungsbeginn2021-Herbolzheim</w:t>
      </w:r>
      <w:r>
        <w:rPr>
          <w:rFonts w:cs="Arial"/>
          <w:sz w:val="22"/>
          <w:szCs w:val="22"/>
        </w:rPr>
        <w:t xml:space="preserve"> &amp; </w:t>
      </w:r>
      <w:r w:rsidRPr="00770C43">
        <w:rPr>
          <w:rFonts w:cs="Arial"/>
          <w:sz w:val="22"/>
          <w:szCs w:val="22"/>
        </w:rPr>
        <w:t>Ausbildungsbeginn2021-Lauf</w:t>
      </w:r>
      <w:r>
        <w:rPr>
          <w:rFonts w:cs="Arial"/>
          <w:sz w:val="22"/>
          <w:szCs w:val="22"/>
        </w:rPr>
        <w:t xml:space="preserve"> &amp; </w:t>
      </w:r>
      <w:r w:rsidRPr="00770C43">
        <w:rPr>
          <w:rFonts w:cs="Arial"/>
          <w:sz w:val="22"/>
          <w:szCs w:val="22"/>
        </w:rPr>
        <w:t>Ausbildungsbeginn2021-</w:t>
      </w:r>
      <w:proofErr w:type="gramStart"/>
      <w:r w:rsidRPr="00770C43">
        <w:rPr>
          <w:rFonts w:cs="Arial"/>
          <w:sz w:val="22"/>
          <w:szCs w:val="22"/>
        </w:rPr>
        <w:t>StGeorgen</w:t>
      </w:r>
      <w:r>
        <w:rPr>
          <w:rFonts w:cs="Arial"/>
          <w:sz w:val="22"/>
          <w:szCs w:val="22"/>
        </w:rPr>
        <w:t xml:space="preserve"> </w:t>
      </w:r>
      <w:r w:rsidR="005813AD">
        <w:rPr>
          <w:rFonts w:cs="Arial"/>
          <w:sz w:val="22"/>
          <w:szCs w:val="22"/>
        </w:rPr>
        <w:t>:</w:t>
      </w:r>
      <w:proofErr w:type="gramEnd"/>
      <w:r w:rsidR="005813AD">
        <w:rPr>
          <w:rFonts w:cs="Arial"/>
          <w:sz w:val="22"/>
          <w:szCs w:val="22"/>
        </w:rPr>
        <w:t xml:space="preserve"> An den Standorten Lauf, Herbolzheim und St. Georgen starten </w:t>
      </w:r>
      <w:r w:rsidR="00F23014">
        <w:rPr>
          <w:rFonts w:cs="Arial"/>
          <w:sz w:val="22"/>
          <w:szCs w:val="22"/>
        </w:rPr>
        <w:t>17</w:t>
      </w:r>
      <w:r w:rsidR="005813AD">
        <w:rPr>
          <w:rFonts w:cs="Arial"/>
          <w:sz w:val="22"/>
          <w:szCs w:val="22"/>
        </w:rPr>
        <w:t xml:space="preserve"> junge Menschen in ihre Ausbildung</w:t>
      </w:r>
      <w:r w:rsidR="00F23014">
        <w:rPr>
          <w:rFonts w:cs="Arial"/>
          <w:sz w:val="22"/>
          <w:szCs w:val="22"/>
        </w:rPr>
        <w:t xml:space="preserve"> oder ihr Studium</w:t>
      </w:r>
      <w:r w:rsidR="005813AD">
        <w:rPr>
          <w:rFonts w:cs="Arial"/>
          <w:sz w:val="22"/>
          <w:szCs w:val="22"/>
        </w:rPr>
        <w:t xml:space="preserve">. </w:t>
      </w:r>
    </w:p>
    <w:p w14:paraId="176FF726" w14:textId="77777777" w:rsidR="00D87D9B" w:rsidRPr="00EB27E2" w:rsidRDefault="00D87D9B" w:rsidP="00D87D9B">
      <w:pPr>
        <w:rPr>
          <w:rFonts w:cs="Arial"/>
          <w:b/>
          <w:sz w:val="22"/>
          <w:szCs w:val="22"/>
          <w:u w:val="single"/>
        </w:rPr>
      </w:pPr>
    </w:p>
    <w:p w14:paraId="5ADAFDC6" w14:textId="5FDBB395" w:rsidR="003F1040" w:rsidRPr="00EB27E2" w:rsidRDefault="00B86CE2" w:rsidP="00EB27E2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  <w:u w:val="single"/>
        </w:rPr>
        <w:br/>
      </w:r>
      <w:r w:rsidR="00EC43CA" w:rsidRPr="00EB27E2">
        <w:rPr>
          <w:rFonts w:cs="Arial"/>
          <w:b/>
          <w:sz w:val="22"/>
          <w:szCs w:val="22"/>
          <w:u w:val="single"/>
        </w:rPr>
        <w:t>Über ebm-papst</w:t>
      </w:r>
      <w:r w:rsidR="00EC43CA" w:rsidRPr="00EB27E2">
        <w:rPr>
          <w:rFonts w:cs="Arial"/>
          <w:b/>
          <w:sz w:val="22"/>
          <w:szCs w:val="22"/>
        </w:rPr>
        <w:br/>
      </w:r>
      <w:r w:rsidR="003F1040" w:rsidRPr="00EB27E2">
        <w:rPr>
          <w:rFonts w:cs="Arial"/>
          <w:sz w:val="22"/>
          <w:szCs w:val="22"/>
        </w:rPr>
        <w:t>Die ebm-papst Gruppe, Familienunternehmen mit Hauptsitz in</w:t>
      </w:r>
      <w:r w:rsidR="006156A0" w:rsidRPr="00EB27E2">
        <w:rPr>
          <w:rFonts w:cs="Arial"/>
          <w:sz w:val="22"/>
          <w:szCs w:val="22"/>
        </w:rPr>
        <w:t xml:space="preserve"> </w:t>
      </w:r>
      <w:r w:rsidR="003F1040" w:rsidRPr="00EB27E2">
        <w:rPr>
          <w:rFonts w:cs="Arial"/>
          <w:sz w:val="22"/>
          <w:szCs w:val="22"/>
        </w:rPr>
        <w:t>Mulfingen, Baden-Württemberg, ist weltweit führender Hersteller von</w:t>
      </w:r>
      <w:r w:rsidR="006156A0" w:rsidRPr="00EB27E2">
        <w:rPr>
          <w:rFonts w:cs="Arial"/>
          <w:sz w:val="22"/>
          <w:szCs w:val="22"/>
        </w:rPr>
        <w:t xml:space="preserve"> </w:t>
      </w:r>
      <w:r w:rsidR="003F1040" w:rsidRPr="00EB27E2">
        <w:rPr>
          <w:rFonts w:cs="Arial"/>
          <w:sz w:val="22"/>
          <w:szCs w:val="22"/>
        </w:rPr>
        <w:t>Ventilatoren und Antrieben. Seit der Gründung 1963 setzt der</w:t>
      </w:r>
      <w:r w:rsidR="006156A0" w:rsidRPr="00EB27E2">
        <w:rPr>
          <w:rFonts w:cs="Arial"/>
          <w:sz w:val="22"/>
          <w:szCs w:val="22"/>
        </w:rPr>
        <w:t xml:space="preserve"> </w:t>
      </w:r>
      <w:r w:rsidR="003F1040" w:rsidRPr="00EB27E2">
        <w:rPr>
          <w:rFonts w:cs="Arial"/>
          <w:sz w:val="22"/>
          <w:szCs w:val="22"/>
        </w:rPr>
        <w:t>Technologieführer mit seinen Kernkompetenzen Motortechnik,</w:t>
      </w:r>
      <w:r w:rsidR="006156A0" w:rsidRPr="00EB27E2">
        <w:rPr>
          <w:rFonts w:cs="Arial"/>
          <w:sz w:val="22"/>
          <w:szCs w:val="22"/>
        </w:rPr>
        <w:t xml:space="preserve"> </w:t>
      </w:r>
      <w:r w:rsidR="003F1040" w:rsidRPr="00EB27E2">
        <w:rPr>
          <w:rFonts w:cs="Arial"/>
          <w:sz w:val="22"/>
          <w:szCs w:val="22"/>
        </w:rPr>
        <w:t>Elektronik</w:t>
      </w:r>
      <w:r w:rsidR="00224A79" w:rsidRPr="00EB27E2">
        <w:rPr>
          <w:rFonts w:cs="Arial"/>
          <w:sz w:val="22"/>
          <w:szCs w:val="22"/>
        </w:rPr>
        <w:t>, Digitalisierung</w:t>
      </w:r>
      <w:r w:rsidR="003F1040" w:rsidRPr="00EB27E2">
        <w:rPr>
          <w:rFonts w:cs="Arial"/>
          <w:sz w:val="22"/>
          <w:szCs w:val="22"/>
        </w:rPr>
        <w:t xml:space="preserve"> und Aerodynamik internationale Marktstandards. </w:t>
      </w:r>
      <w:r w:rsidR="00224A79" w:rsidRPr="00EB27E2">
        <w:rPr>
          <w:rFonts w:cs="Arial"/>
          <w:sz w:val="22"/>
          <w:szCs w:val="22"/>
        </w:rPr>
        <w:t xml:space="preserve">Mit über </w:t>
      </w:r>
      <w:r w:rsidR="003F1040" w:rsidRPr="00EB27E2">
        <w:rPr>
          <w:rFonts w:cs="Arial"/>
          <w:sz w:val="22"/>
          <w:szCs w:val="22"/>
        </w:rPr>
        <w:t>20.000 Produkten bietet ebm-papst passgenaue, energieeffiziente</w:t>
      </w:r>
      <w:r w:rsidR="006156A0" w:rsidRPr="00EB27E2">
        <w:rPr>
          <w:rFonts w:cs="Arial"/>
          <w:sz w:val="22"/>
          <w:szCs w:val="22"/>
        </w:rPr>
        <w:t xml:space="preserve"> </w:t>
      </w:r>
      <w:r w:rsidR="003F1040" w:rsidRPr="00EB27E2">
        <w:rPr>
          <w:rFonts w:cs="Arial"/>
          <w:sz w:val="22"/>
          <w:szCs w:val="22"/>
        </w:rPr>
        <w:t>und intelligente Lösungen für praktisch jede Anforderung in der Luft- und Antriebstechnik.</w:t>
      </w:r>
      <w:r w:rsidR="003F1040" w:rsidRPr="00EB27E2">
        <w:rPr>
          <w:rFonts w:cs="Arial"/>
          <w:sz w:val="22"/>
          <w:szCs w:val="22"/>
        </w:rPr>
        <w:br/>
      </w:r>
    </w:p>
    <w:p w14:paraId="6E049CD2" w14:textId="30554CA5" w:rsidR="00A15BB7" w:rsidRPr="00EB27E2" w:rsidRDefault="003F1040" w:rsidP="00EB27E2">
      <w:pPr>
        <w:rPr>
          <w:rFonts w:cs="Arial"/>
          <w:sz w:val="22"/>
          <w:szCs w:val="22"/>
        </w:rPr>
      </w:pPr>
      <w:r w:rsidRPr="00EB27E2">
        <w:rPr>
          <w:rFonts w:cs="Arial"/>
          <w:sz w:val="22"/>
          <w:szCs w:val="22"/>
        </w:rPr>
        <w:t>Im Geschäftsjahr 2020/21 erzielte der Hidden Champion einen</w:t>
      </w:r>
      <w:r w:rsidR="006156A0" w:rsidRPr="00EB27E2">
        <w:rPr>
          <w:rFonts w:cs="Arial"/>
          <w:sz w:val="22"/>
          <w:szCs w:val="22"/>
        </w:rPr>
        <w:t xml:space="preserve"> </w:t>
      </w:r>
      <w:r w:rsidR="00803B43" w:rsidRPr="00EB27E2">
        <w:rPr>
          <w:rFonts w:cs="Arial"/>
          <w:sz w:val="22"/>
          <w:szCs w:val="22"/>
        </w:rPr>
        <w:t>Umsatz von 2,129</w:t>
      </w:r>
      <w:r w:rsidRPr="00EB27E2">
        <w:rPr>
          <w:rFonts w:cs="Arial"/>
          <w:sz w:val="22"/>
          <w:szCs w:val="22"/>
        </w:rPr>
        <w:t xml:space="preserve"> Milliard</w:t>
      </w:r>
      <w:r w:rsidR="00912612" w:rsidRPr="00EB27E2">
        <w:rPr>
          <w:rFonts w:cs="Arial"/>
          <w:sz w:val="22"/>
          <w:szCs w:val="22"/>
        </w:rPr>
        <w:t>en Euro und beschäftigt knapp 15</w:t>
      </w:r>
      <w:r w:rsidRPr="00EB27E2">
        <w:rPr>
          <w:rFonts w:cs="Arial"/>
          <w:sz w:val="22"/>
          <w:szCs w:val="22"/>
        </w:rPr>
        <w:t>.000</w:t>
      </w:r>
      <w:r w:rsidR="006156A0" w:rsidRPr="00EB27E2">
        <w:rPr>
          <w:rFonts w:cs="Arial"/>
          <w:sz w:val="22"/>
          <w:szCs w:val="22"/>
        </w:rPr>
        <w:t xml:space="preserve"> </w:t>
      </w:r>
      <w:r w:rsidR="00912612" w:rsidRPr="00EB27E2">
        <w:rPr>
          <w:rFonts w:cs="Arial"/>
          <w:sz w:val="22"/>
          <w:szCs w:val="22"/>
        </w:rPr>
        <w:t>Mitarbeitende</w:t>
      </w:r>
      <w:r w:rsidRPr="00EB27E2">
        <w:rPr>
          <w:rFonts w:cs="Arial"/>
          <w:sz w:val="22"/>
          <w:szCs w:val="22"/>
        </w:rPr>
        <w:t xml:space="preserve"> an 29 Produktionsstätten (u. a. in</w:t>
      </w:r>
      <w:r w:rsidR="00803B43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Deutschland, China und den USA) sowi</w:t>
      </w:r>
      <w:r w:rsidR="005B1515" w:rsidRPr="00EB27E2">
        <w:rPr>
          <w:rFonts w:cs="Arial"/>
          <w:sz w:val="22"/>
          <w:szCs w:val="22"/>
        </w:rPr>
        <w:t>e 51</w:t>
      </w:r>
      <w:r w:rsidRPr="00EB27E2">
        <w:rPr>
          <w:rFonts w:cs="Arial"/>
          <w:sz w:val="22"/>
          <w:szCs w:val="22"/>
        </w:rPr>
        <w:t xml:space="preserve"> Vertriebsstandorten</w:t>
      </w:r>
      <w:r w:rsidR="00803B43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weltweit. Den Benchmark bei Ventilatoren- und Antriebslösungen</w:t>
      </w:r>
      <w:r w:rsidR="00803B43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setzt ebm-papst in nahezu allen Branchen wie z. B. in der Lüftungs-,</w:t>
      </w:r>
      <w:r w:rsidR="00A2538A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Klima- und Kältetechnik, Heiztechnik, Automotive,</w:t>
      </w:r>
      <w:r w:rsidR="00803B43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Informationstechnologie</w:t>
      </w:r>
      <w:r w:rsidR="00E912B6" w:rsidRPr="00EB27E2">
        <w:rPr>
          <w:rFonts w:cs="Arial"/>
          <w:sz w:val="22"/>
          <w:szCs w:val="22"/>
        </w:rPr>
        <w:t xml:space="preserve">, </w:t>
      </w:r>
      <w:r w:rsidRPr="00EB27E2">
        <w:rPr>
          <w:rFonts w:cs="Arial"/>
          <w:sz w:val="22"/>
          <w:szCs w:val="22"/>
        </w:rPr>
        <w:t>Maschinenbau</w:t>
      </w:r>
      <w:r w:rsidR="00E912B6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und</w:t>
      </w:r>
      <w:r w:rsidR="006156A0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Haushaltsgeräte, Intralogistik sowie Medizintechnik.</w:t>
      </w:r>
    </w:p>
    <w:p w14:paraId="42010446" w14:textId="77777777" w:rsidR="00252038" w:rsidRPr="00652EDA" w:rsidRDefault="00252038" w:rsidP="00670E1F">
      <w:pPr>
        <w:rPr>
          <w:rFonts w:cs="Arial"/>
        </w:rPr>
      </w:pPr>
    </w:p>
    <w:sectPr w:rsidR="00252038" w:rsidRPr="00652EDA" w:rsidSect="002B10BE">
      <w:headerReference w:type="default" r:id="rId9"/>
      <w:pgSz w:w="11900" w:h="16840"/>
      <w:pgMar w:top="1701" w:right="3402" w:bottom="141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5C61FF" w14:textId="77777777" w:rsidR="00983874" w:rsidRDefault="00983874" w:rsidP="002B10BE">
      <w:r>
        <w:separator/>
      </w:r>
    </w:p>
  </w:endnote>
  <w:endnote w:type="continuationSeparator" w:id="0">
    <w:p w14:paraId="1938D90F" w14:textId="77777777" w:rsidR="00983874" w:rsidRDefault="00983874" w:rsidP="002B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BDD907" w14:textId="77777777" w:rsidR="00983874" w:rsidRDefault="00983874" w:rsidP="002B10BE">
      <w:r>
        <w:separator/>
      </w:r>
    </w:p>
  </w:footnote>
  <w:footnote w:type="continuationSeparator" w:id="0">
    <w:p w14:paraId="2B508528" w14:textId="77777777" w:rsidR="00983874" w:rsidRDefault="00983874" w:rsidP="002B1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821560" w14:textId="74BF8A71" w:rsidR="002B10BE" w:rsidRPr="00E42E08" w:rsidRDefault="00F92EFC" w:rsidP="00E0073F">
    <w:pPr>
      <w:pStyle w:val="berschrift1"/>
      <w:spacing w:after="120"/>
      <w:rPr>
        <w:rFonts w:eastAsia="PMingLiU"/>
        <w:color w:val="000000"/>
        <w:sz w:val="28"/>
        <w:szCs w:val="28"/>
        <w:lang w:eastAsia="zh-TW"/>
      </w:rPr>
    </w:pPr>
    <w:r w:rsidRPr="000706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18CB70" wp14:editId="55416293">
              <wp:simplePos x="0" y="0"/>
              <wp:positionH relativeFrom="page">
                <wp:posOffset>5542280</wp:posOffset>
              </wp:positionH>
              <wp:positionV relativeFrom="page">
                <wp:posOffset>1511300</wp:posOffset>
              </wp:positionV>
              <wp:extent cx="1795145" cy="5930265"/>
              <wp:effectExtent l="0" t="0" r="0" b="0"/>
              <wp:wrapThrough wrapText="bothSides">
                <wp:wrapPolygon edited="0">
                  <wp:start x="458" y="0"/>
                  <wp:lineTo x="458" y="21510"/>
                  <wp:lineTo x="20859" y="21510"/>
                  <wp:lineTo x="20859" y="0"/>
                  <wp:lineTo x="458" y="0"/>
                </wp:wrapPolygon>
              </wp:wrapThrough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5145" cy="5930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E1CB7E" w14:textId="77777777" w:rsidR="002B10BE" w:rsidRPr="00FF116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7548743E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Hauke Hannig </w:t>
                          </w:r>
                        </w:p>
                        <w:p w14:paraId="77A06CB3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Pressesprecher </w:t>
                          </w:r>
                        </w:p>
                        <w:p w14:paraId="60770ABB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ebm-papst Unternehmensgruppe </w:t>
                          </w:r>
                        </w:p>
                        <w:p w14:paraId="51E3A3F0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25151FA2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Telefon: +49 7938 81-7105 </w:t>
                          </w: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Mobil: +49 171 36 24 067 </w:t>
                          </w:r>
                        </w:p>
                        <w:p w14:paraId="366B3D7A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4B2250EE" w14:textId="77777777" w:rsidR="002B10BE" w:rsidRDefault="00983874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2B10BE" w:rsidRPr="00160818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Hauke.Hannig@de.ebmpapst.com</w:t>
                            </w:r>
                          </w:hyperlink>
                          <w:r w:rsidR="002B10BE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E878B9B" w14:textId="77777777" w:rsidR="002B10BE" w:rsidRDefault="00983874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122DF0" w:rsidRPr="00CC3B4F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www.ebmpapst.com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3103AEA6" w14:textId="77777777" w:rsidR="002B10BE" w:rsidRDefault="00983874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T</w:t>
                            </w:r>
                            <w:r w:rsidR="002B10BE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wi</w:t>
                            </w:r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tter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4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Facebook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5" w:history="1">
                            <w:proofErr w:type="spellStart"/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Youtube</w:t>
                            </w:r>
                            <w:proofErr w:type="spellEnd"/>
                          </w:hyperlink>
                          <w:r w:rsidR="002B10BE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/</w:t>
                          </w:r>
                          <w:r w:rsidR="00DD75B9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hyperlink r:id="rId6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Instagram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7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LinkedIn</w:t>
                            </w:r>
                          </w:hyperlink>
                        </w:p>
                        <w:p w14:paraId="754FDB29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1397B154" w14:textId="77777777" w:rsidR="00806EE0" w:rsidRDefault="00806EE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3D7A99B0" w14:textId="77777777" w:rsidR="00806EE0" w:rsidRPr="00FF116E" w:rsidRDefault="00806EE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18CB70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436.4pt;margin-top:119pt;width:141.35pt;height:466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" filled="f" stroked="f">
              <v:textbox>
                <w:txbxContent>
                  <w:p w14:paraId="54E1CB7E" w14:textId="77777777" w:rsidR="002B10BE" w:rsidRPr="00FF116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7548743E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Hauke Hannig </w:t>
                    </w:r>
                  </w:p>
                  <w:p w14:paraId="77A06CB3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Pressesprecher </w:t>
                    </w:r>
                  </w:p>
                  <w:p w14:paraId="60770ABB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ebm-papst Unternehmensgruppe </w:t>
                    </w:r>
                  </w:p>
                  <w:p w14:paraId="51E3A3F0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25151FA2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Telefon: +49 7938 81-7105 </w:t>
                    </w: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Mobil: +49 171 36 24 067 </w:t>
                    </w:r>
                  </w:p>
                  <w:p w14:paraId="366B3D7A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4B2250EE" w14:textId="77777777" w:rsidR="002B10BE" w:rsidRDefault="00983874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8" w:history="1">
                      <w:r w:rsidR="002B10BE" w:rsidRPr="00160818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Hauke.Hannig@de.ebmpapst.com</w:t>
                      </w:r>
                    </w:hyperlink>
                    <w:r w:rsidR="002B10BE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14:paraId="7E878B9B" w14:textId="77777777" w:rsidR="002B10BE" w:rsidRDefault="00983874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9" w:history="1">
                      <w:r w:rsidR="00122DF0" w:rsidRPr="00CC3B4F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www.ebmpapst.com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</w:p>
                  <w:p w14:paraId="3103AEA6" w14:textId="77777777" w:rsidR="002B10BE" w:rsidRDefault="00983874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10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T</w:t>
                      </w:r>
                      <w:r w:rsidR="002B10BE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wi</w:t>
                      </w:r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tter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1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Facebook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2" w:history="1">
                      <w:proofErr w:type="spellStart"/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Youtube</w:t>
                      </w:r>
                      <w:proofErr w:type="spellEnd"/>
                    </w:hyperlink>
                    <w:r w:rsidR="002B10BE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>/</w:t>
                    </w:r>
                    <w:r w:rsidR="00DD75B9"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hyperlink r:id="rId13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Instagram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4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LinkedIn</w:t>
                      </w:r>
                    </w:hyperlink>
                  </w:p>
                  <w:p w14:paraId="754FDB29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1397B154" w14:textId="77777777" w:rsidR="00806EE0" w:rsidRDefault="00806EE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3D7A99B0" w14:textId="77777777" w:rsidR="00806EE0" w:rsidRPr="00FF116E" w:rsidRDefault="00806EE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6"/>
                        <w:szCs w:val="16"/>
                      </w:rPr>
                    </w:pPr>
                  </w:p>
                </w:txbxContent>
              </v:textbox>
              <w10:wrap type="through" anchorx="page" anchory="page"/>
            </v:shape>
          </w:pict>
        </mc:Fallback>
      </mc:AlternateContent>
    </w:r>
    <w:r w:rsidR="00DD75B9">
      <w:rPr>
        <w:rFonts w:ascii="Arial" w:hAnsi="Arial" w:cs="Arial"/>
        <w:bCs/>
        <w:noProof/>
        <w:sz w:val="32"/>
        <w:szCs w:val="32"/>
      </w:rPr>
      <w:drawing>
        <wp:anchor distT="0" distB="0" distL="114300" distR="114300" simplePos="0" relativeHeight="251662336" behindDoc="0" locked="0" layoutInCell="1" allowOverlap="1" wp14:anchorId="486F87E7" wp14:editId="79BD9556">
          <wp:simplePos x="0" y="0"/>
          <wp:positionH relativeFrom="page">
            <wp:posOffset>5499100</wp:posOffset>
          </wp:positionH>
          <wp:positionV relativeFrom="paragraph">
            <wp:posOffset>-373380</wp:posOffset>
          </wp:positionV>
          <wp:extent cx="1859280" cy="1396365"/>
          <wp:effectExtent l="0" t="0" r="7620" b="0"/>
          <wp:wrapThrough wrapText="bothSides">
            <wp:wrapPolygon edited="0">
              <wp:start x="0" y="0"/>
              <wp:lineTo x="0" y="21217"/>
              <wp:lineTo x="21467" y="21217"/>
              <wp:lineTo x="21467" y="0"/>
              <wp:lineTo x="0" y="0"/>
            </wp:wrapPolygon>
          </wp:wrapThrough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1396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3755A" w:rsidRPr="00E0073F">
      <w:rPr>
        <w:rFonts w:ascii="Arial" w:hAnsi="Arial" w:cs="Arial"/>
        <w:bCs/>
        <w:sz w:val="32"/>
        <w:szCs w:val="32"/>
      </w:rPr>
      <w:t>PRESSEINFORMATION</w:t>
    </w:r>
    <w:r w:rsidR="00E0073F" w:rsidRPr="00E0073F">
      <w:rPr>
        <w:rFonts w:ascii="Arial" w:hAnsi="Arial" w:cs="Arial"/>
        <w:bCs/>
        <w:sz w:val="32"/>
        <w:szCs w:val="32"/>
      </w:rPr>
      <w:br/>
    </w:r>
    <w:r w:rsidR="002B10BE" w:rsidRPr="000706A3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916FE13" wp14:editId="021E063C">
              <wp:simplePos x="0" y="0"/>
              <wp:positionH relativeFrom="page">
                <wp:posOffset>631190</wp:posOffset>
              </wp:positionH>
              <wp:positionV relativeFrom="page">
                <wp:posOffset>10045700</wp:posOffset>
              </wp:positionV>
              <wp:extent cx="6696710" cy="584200"/>
              <wp:effectExtent l="0" t="0" r="0" b="0"/>
              <wp:wrapThrough wrapText="bothSides">
                <wp:wrapPolygon edited="0">
                  <wp:start x="82" y="0"/>
                  <wp:lineTo x="82" y="20661"/>
                  <wp:lineTo x="21465" y="20661"/>
                  <wp:lineTo x="21465" y="0"/>
                  <wp:lineTo x="82" y="0"/>
                </wp:wrapPolygon>
              </wp:wrapThrough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96710" cy="584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F7845E" w14:textId="77777777" w:rsidR="002B10BE" w:rsidRPr="00865FCC" w:rsidRDefault="002B10BE" w:rsidP="002B10BE">
                          <w:pPr>
                            <w:pStyle w:val="Fuzeile"/>
                            <w:tabs>
                              <w:tab w:val="clear" w:pos="9072"/>
                              <w:tab w:val="left" w:pos="2268"/>
                              <w:tab w:val="left" w:pos="5103"/>
                              <w:tab w:val="left" w:pos="6946"/>
                              <w:tab w:val="left" w:pos="8789"/>
                            </w:tabs>
                            <w:ind w:right="-851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</w:pPr>
                          <w:r w:rsidRPr="00865FC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  <w:t>ebm-papst Mulfingen GmbH &amp; Co. KG</w:t>
                          </w:r>
                        </w:p>
                        <w:p w14:paraId="219DE5DD" w14:textId="77777777" w:rsidR="002B10BE" w:rsidRPr="00865FCC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865FCC">
                            <w:rPr>
                              <w:rFonts w:cs="Arial"/>
                              <w:sz w:val="14"/>
                              <w:szCs w:val="14"/>
                            </w:rPr>
                            <w:t xml:space="preserve">Bachmühle 2 </w:t>
                          </w:r>
                          <w:r w:rsidRPr="00865FCC">
                            <w:rPr>
                              <w:rFonts w:eastAsia="MS Mincho" w:cs="Arial"/>
                              <w:sz w:val="14"/>
                              <w:szCs w:val="14"/>
                            </w:rPr>
                            <w:t xml:space="preserve">· 74673 Mulfingen · Germany · Phone +49 7938 81-0 · Fax +49 7938 81-110 · info1@de.ebmpapst.com · </w:t>
                          </w:r>
                          <w:hyperlink r:id="rId16" w:history="1">
                            <w:r w:rsidRPr="00865FCC">
                              <w:rPr>
                                <w:rStyle w:val="Hyperlink"/>
                                <w:rFonts w:eastAsia="MS Mincho" w:cs="Arial"/>
                                <w:sz w:val="14"/>
                                <w:szCs w:val="14"/>
                              </w:rPr>
                              <w:t>www.ebmpapst.com</w:t>
                            </w:r>
                          </w:hyperlink>
                        </w:p>
                        <w:p w14:paraId="41880F59" w14:textId="77777777" w:rsidR="002B10BE" w:rsidRPr="00865FCC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</w:p>
                        <w:p w14:paraId="1BC1AECA" w14:textId="79F6CE4D" w:rsidR="002B10BE" w:rsidRPr="00FF116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Seite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PAGE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B6792D">
                            <w:rPr>
                              <w:noProof/>
                              <w:snapToGrid w:val="0"/>
                              <w:sz w:val="11"/>
                            </w:rPr>
                            <w:t>1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 von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NUMPAGES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B6792D">
                            <w:rPr>
                              <w:noProof/>
                              <w:snapToGrid w:val="0"/>
                              <w:sz w:val="11"/>
                            </w:rPr>
                            <w:t>3</w:t>
                          </w:r>
                          <w:del w:id="0" w:author="Cyprich, Franziska" w:date="2021-08-30T08:30:00Z">
                            <w:r w:rsidR="00B6792D" w:rsidDel="00B6792D">
                              <w:rPr>
                                <w:noProof/>
                                <w:snapToGrid w:val="0"/>
                                <w:sz w:val="11"/>
                              </w:rPr>
                              <w:delText>3</w:delText>
                            </w:r>
                          </w:del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916FE13" id="Textfeld 2" o:spid="_x0000_s1027" type="#_x0000_t202" style="position:absolute;margin-left:49.7pt;margin-top:791pt;width:527.3pt;height:46pt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" filled="f" stroked="f">
              <v:textbox>
                <w:txbxContent>
                  <w:p w14:paraId="3BF7845E" w14:textId="77777777" w:rsidR="002B10BE" w:rsidRPr="00865FCC" w:rsidRDefault="002B10BE" w:rsidP="002B10BE">
                    <w:pPr>
                      <w:pStyle w:val="Fuzeile"/>
                      <w:tabs>
                        <w:tab w:val="clear" w:pos="9072"/>
                        <w:tab w:val="left" w:pos="2268"/>
                        <w:tab w:val="left" w:pos="5103"/>
                        <w:tab w:val="left" w:pos="6946"/>
                        <w:tab w:val="left" w:pos="8789"/>
                      </w:tabs>
                      <w:ind w:right="-851"/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</w:pPr>
                    <w:r w:rsidRPr="00865FCC"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  <w:t>ebm-papst Mulfingen GmbH &amp; Co. KG</w:t>
                    </w:r>
                  </w:p>
                  <w:p w14:paraId="219DE5DD" w14:textId="77777777" w:rsidR="002B10BE" w:rsidRPr="00865FCC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865FCC">
                      <w:rPr>
                        <w:rFonts w:cs="Arial"/>
                        <w:sz w:val="14"/>
                        <w:szCs w:val="14"/>
                      </w:rPr>
                      <w:t xml:space="preserve">Bachmühle 2 </w:t>
                    </w:r>
                    <w:r w:rsidRPr="00865FCC">
                      <w:rPr>
                        <w:rFonts w:eastAsia="MS Mincho" w:cs="Arial"/>
                        <w:sz w:val="14"/>
                        <w:szCs w:val="14"/>
                      </w:rPr>
                      <w:t xml:space="preserve">· 74673 Mulfingen · Germany · Phone +49 7938 81-0 · Fax +49 7938 81-110 · info1@de.ebmpapst.com · </w:t>
                    </w:r>
                    <w:hyperlink r:id="rId17" w:history="1">
                      <w:r w:rsidRPr="00865FCC">
                        <w:rPr>
                          <w:rStyle w:val="Hyperlink"/>
                          <w:rFonts w:eastAsia="MS Mincho" w:cs="Arial"/>
                          <w:sz w:val="14"/>
                          <w:szCs w:val="14"/>
                        </w:rPr>
                        <w:t>www.ebmpapst.com</w:t>
                      </w:r>
                    </w:hyperlink>
                  </w:p>
                  <w:p w14:paraId="41880F59" w14:textId="77777777" w:rsidR="002B10BE" w:rsidRPr="00865FCC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</w:p>
                  <w:p w14:paraId="1BC1AECA" w14:textId="79F6CE4D" w:rsidR="002B10BE" w:rsidRPr="00FF116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jc w:val="right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3B2487">
                      <w:rPr>
                        <w:snapToGrid w:val="0"/>
                        <w:sz w:val="11"/>
                      </w:rPr>
                      <w:t xml:space="preserve">Seite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PAGE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B6792D">
                      <w:rPr>
                        <w:noProof/>
                        <w:snapToGrid w:val="0"/>
                        <w:sz w:val="11"/>
                      </w:rPr>
                      <w:t>1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  <w:r w:rsidRPr="003B2487">
                      <w:rPr>
                        <w:snapToGrid w:val="0"/>
                        <w:sz w:val="11"/>
                      </w:rPr>
                      <w:t xml:space="preserve"> von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NUMPAGES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B6792D">
                      <w:rPr>
                        <w:noProof/>
                        <w:snapToGrid w:val="0"/>
                        <w:sz w:val="11"/>
                      </w:rPr>
                      <w:t>3</w:t>
                    </w:r>
                    <w:del w:id="1" w:author="Cyprich, Franziska" w:date="2021-08-30T08:30:00Z">
                      <w:r w:rsidR="00B6792D" w:rsidDel="00B6792D">
                        <w:rPr>
                          <w:noProof/>
                          <w:snapToGrid w:val="0"/>
                          <w:sz w:val="11"/>
                        </w:rPr>
                        <w:delText>3</w:delText>
                      </w:r>
                    </w:del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35363"/>
    <w:multiLevelType w:val="hybridMultilevel"/>
    <w:tmpl w:val="5DACEAE8"/>
    <w:lvl w:ilvl="0" w:tplc="D4ECE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18E2"/>
    <w:multiLevelType w:val="hybridMultilevel"/>
    <w:tmpl w:val="76D8B106"/>
    <w:lvl w:ilvl="0" w:tplc="DF903BEE">
      <w:numFmt w:val="bullet"/>
      <w:lvlText w:val="-"/>
      <w:lvlJc w:val="left"/>
      <w:pPr>
        <w:ind w:left="720" w:hanging="360"/>
      </w:pPr>
      <w:rPr>
        <w:rFonts w:ascii="Arial Narrow" w:eastAsia="PMingLiU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83514"/>
    <w:multiLevelType w:val="hybridMultilevel"/>
    <w:tmpl w:val="ECC24F16"/>
    <w:lvl w:ilvl="0" w:tplc="DF903BEE">
      <w:numFmt w:val="bullet"/>
      <w:lvlText w:val="-"/>
      <w:lvlJc w:val="left"/>
      <w:pPr>
        <w:ind w:left="360" w:hanging="360"/>
      </w:pPr>
      <w:rPr>
        <w:rFonts w:ascii="Arial Narrow" w:eastAsia="PMingLiU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yprich, Franziska">
    <w15:presenceInfo w15:providerId="None" w15:userId="Cyprich, Franzi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penInPublishingView" w:val="0"/>
  </w:docVars>
  <w:rsids>
    <w:rsidRoot w:val="002B10BE"/>
    <w:rsid w:val="00010EA3"/>
    <w:rsid w:val="00011A2B"/>
    <w:rsid w:val="000128DC"/>
    <w:rsid w:val="00017D00"/>
    <w:rsid w:val="000251EE"/>
    <w:rsid w:val="000252FB"/>
    <w:rsid w:val="00025CC7"/>
    <w:rsid w:val="00042122"/>
    <w:rsid w:val="000531BF"/>
    <w:rsid w:val="00055E8E"/>
    <w:rsid w:val="000641A4"/>
    <w:rsid w:val="000652E5"/>
    <w:rsid w:val="000656A2"/>
    <w:rsid w:val="000706A3"/>
    <w:rsid w:val="00073FED"/>
    <w:rsid w:val="000827C6"/>
    <w:rsid w:val="00082BE8"/>
    <w:rsid w:val="000A3EE5"/>
    <w:rsid w:val="000A424F"/>
    <w:rsid w:val="000A7E89"/>
    <w:rsid w:val="000C18BB"/>
    <w:rsid w:val="000C2F21"/>
    <w:rsid w:val="000C46A9"/>
    <w:rsid w:val="000D24AA"/>
    <w:rsid w:val="000E3388"/>
    <w:rsid w:val="000E5B98"/>
    <w:rsid w:val="000F34B0"/>
    <w:rsid w:val="00110659"/>
    <w:rsid w:val="0011635B"/>
    <w:rsid w:val="00122DF0"/>
    <w:rsid w:val="0012497E"/>
    <w:rsid w:val="0013418C"/>
    <w:rsid w:val="0013755A"/>
    <w:rsid w:val="00137FDF"/>
    <w:rsid w:val="0014340B"/>
    <w:rsid w:val="00147FD5"/>
    <w:rsid w:val="00150FC9"/>
    <w:rsid w:val="00165FF7"/>
    <w:rsid w:val="001701C5"/>
    <w:rsid w:val="00171541"/>
    <w:rsid w:val="00194102"/>
    <w:rsid w:val="001B4F59"/>
    <w:rsid w:val="001C5B04"/>
    <w:rsid w:val="001D5172"/>
    <w:rsid w:val="001D66BB"/>
    <w:rsid w:val="001D72C4"/>
    <w:rsid w:val="001D7D1E"/>
    <w:rsid w:val="001E3178"/>
    <w:rsid w:val="001F2D4B"/>
    <w:rsid w:val="001F3FF9"/>
    <w:rsid w:val="001F40F7"/>
    <w:rsid w:val="001F6896"/>
    <w:rsid w:val="00223869"/>
    <w:rsid w:val="00224A79"/>
    <w:rsid w:val="00231059"/>
    <w:rsid w:val="0023112A"/>
    <w:rsid w:val="00237E7D"/>
    <w:rsid w:val="002430E5"/>
    <w:rsid w:val="002433D3"/>
    <w:rsid w:val="0024551C"/>
    <w:rsid w:val="00252038"/>
    <w:rsid w:val="00257699"/>
    <w:rsid w:val="00260365"/>
    <w:rsid w:val="00263B6F"/>
    <w:rsid w:val="00270E84"/>
    <w:rsid w:val="00287088"/>
    <w:rsid w:val="002970C9"/>
    <w:rsid w:val="002A24D0"/>
    <w:rsid w:val="002A28EF"/>
    <w:rsid w:val="002B10BE"/>
    <w:rsid w:val="002B41BE"/>
    <w:rsid w:val="002B7C74"/>
    <w:rsid w:val="002C0841"/>
    <w:rsid w:val="002C6AA8"/>
    <w:rsid w:val="002D037C"/>
    <w:rsid w:val="002E08C0"/>
    <w:rsid w:val="002E1EA6"/>
    <w:rsid w:val="002E4FF6"/>
    <w:rsid w:val="002E6AA8"/>
    <w:rsid w:val="002F2CB6"/>
    <w:rsid w:val="003205BE"/>
    <w:rsid w:val="003219FD"/>
    <w:rsid w:val="003266B7"/>
    <w:rsid w:val="003324AF"/>
    <w:rsid w:val="003408F0"/>
    <w:rsid w:val="003440D6"/>
    <w:rsid w:val="0036257B"/>
    <w:rsid w:val="003706E1"/>
    <w:rsid w:val="00375C2F"/>
    <w:rsid w:val="0037600C"/>
    <w:rsid w:val="00390993"/>
    <w:rsid w:val="003B338F"/>
    <w:rsid w:val="003B3B65"/>
    <w:rsid w:val="003B7309"/>
    <w:rsid w:val="003C37C7"/>
    <w:rsid w:val="003C4DA0"/>
    <w:rsid w:val="003C6A0B"/>
    <w:rsid w:val="003D0700"/>
    <w:rsid w:val="003D6C3B"/>
    <w:rsid w:val="003E0649"/>
    <w:rsid w:val="003F1040"/>
    <w:rsid w:val="003F16A9"/>
    <w:rsid w:val="003F3B71"/>
    <w:rsid w:val="00403F0E"/>
    <w:rsid w:val="0040572B"/>
    <w:rsid w:val="00406C24"/>
    <w:rsid w:val="00412B03"/>
    <w:rsid w:val="00417559"/>
    <w:rsid w:val="00421C26"/>
    <w:rsid w:val="00423750"/>
    <w:rsid w:val="0042422A"/>
    <w:rsid w:val="00424C63"/>
    <w:rsid w:val="0043072C"/>
    <w:rsid w:val="00430B61"/>
    <w:rsid w:val="004417BE"/>
    <w:rsid w:val="00451563"/>
    <w:rsid w:val="00451908"/>
    <w:rsid w:val="0045202C"/>
    <w:rsid w:val="00453A1F"/>
    <w:rsid w:val="004548A9"/>
    <w:rsid w:val="00456084"/>
    <w:rsid w:val="00472D9E"/>
    <w:rsid w:val="00481FF4"/>
    <w:rsid w:val="00487E81"/>
    <w:rsid w:val="00490E93"/>
    <w:rsid w:val="00490EFB"/>
    <w:rsid w:val="00492E6F"/>
    <w:rsid w:val="0049509D"/>
    <w:rsid w:val="004A6E30"/>
    <w:rsid w:val="004C5977"/>
    <w:rsid w:val="004D6856"/>
    <w:rsid w:val="004D7130"/>
    <w:rsid w:val="004E0877"/>
    <w:rsid w:val="004E6F19"/>
    <w:rsid w:val="004F1DCD"/>
    <w:rsid w:val="004F1FF1"/>
    <w:rsid w:val="00504638"/>
    <w:rsid w:val="00514B53"/>
    <w:rsid w:val="00530075"/>
    <w:rsid w:val="005323EE"/>
    <w:rsid w:val="00543372"/>
    <w:rsid w:val="00543944"/>
    <w:rsid w:val="005478BC"/>
    <w:rsid w:val="005559D1"/>
    <w:rsid w:val="005602FC"/>
    <w:rsid w:val="00561EC4"/>
    <w:rsid w:val="00567BEE"/>
    <w:rsid w:val="00571F99"/>
    <w:rsid w:val="0057235E"/>
    <w:rsid w:val="005762FA"/>
    <w:rsid w:val="005813AD"/>
    <w:rsid w:val="00584668"/>
    <w:rsid w:val="0059018D"/>
    <w:rsid w:val="005A2D30"/>
    <w:rsid w:val="005B1515"/>
    <w:rsid w:val="005C0AF9"/>
    <w:rsid w:val="005C7EFB"/>
    <w:rsid w:val="005E043A"/>
    <w:rsid w:val="005E4329"/>
    <w:rsid w:val="005E699E"/>
    <w:rsid w:val="005F1431"/>
    <w:rsid w:val="005F143E"/>
    <w:rsid w:val="005F2482"/>
    <w:rsid w:val="005F520B"/>
    <w:rsid w:val="006023B1"/>
    <w:rsid w:val="00604E2C"/>
    <w:rsid w:val="00611267"/>
    <w:rsid w:val="00614269"/>
    <w:rsid w:val="006156A0"/>
    <w:rsid w:val="00616120"/>
    <w:rsid w:val="00617F88"/>
    <w:rsid w:val="00621E39"/>
    <w:rsid w:val="00621EC7"/>
    <w:rsid w:val="00644BFD"/>
    <w:rsid w:val="00652EDA"/>
    <w:rsid w:val="00655E87"/>
    <w:rsid w:val="006579C6"/>
    <w:rsid w:val="00664426"/>
    <w:rsid w:val="006703B9"/>
    <w:rsid w:val="00670E1F"/>
    <w:rsid w:val="0067360B"/>
    <w:rsid w:val="0068161D"/>
    <w:rsid w:val="006879CA"/>
    <w:rsid w:val="006B77F3"/>
    <w:rsid w:val="006B7B2F"/>
    <w:rsid w:val="006C021C"/>
    <w:rsid w:val="006C2868"/>
    <w:rsid w:val="006C6E80"/>
    <w:rsid w:val="006D2FDD"/>
    <w:rsid w:val="006D7042"/>
    <w:rsid w:val="006E029B"/>
    <w:rsid w:val="006E5C9B"/>
    <w:rsid w:val="006F53C5"/>
    <w:rsid w:val="006F5E6A"/>
    <w:rsid w:val="006F6E1B"/>
    <w:rsid w:val="00704D54"/>
    <w:rsid w:val="00706D67"/>
    <w:rsid w:val="00707007"/>
    <w:rsid w:val="00725C4E"/>
    <w:rsid w:val="00726303"/>
    <w:rsid w:val="00726B25"/>
    <w:rsid w:val="007318D8"/>
    <w:rsid w:val="00734ED6"/>
    <w:rsid w:val="007358AA"/>
    <w:rsid w:val="007360EA"/>
    <w:rsid w:val="007411D0"/>
    <w:rsid w:val="007529AC"/>
    <w:rsid w:val="007537D2"/>
    <w:rsid w:val="00770C43"/>
    <w:rsid w:val="0077181D"/>
    <w:rsid w:val="00772392"/>
    <w:rsid w:val="00776BBE"/>
    <w:rsid w:val="007849F2"/>
    <w:rsid w:val="00787AA8"/>
    <w:rsid w:val="007A034E"/>
    <w:rsid w:val="007A2D86"/>
    <w:rsid w:val="007B1390"/>
    <w:rsid w:val="007C1152"/>
    <w:rsid w:val="007C2C93"/>
    <w:rsid w:val="007C407B"/>
    <w:rsid w:val="007D6144"/>
    <w:rsid w:val="007E7EB1"/>
    <w:rsid w:val="007F01DA"/>
    <w:rsid w:val="007F2D41"/>
    <w:rsid w:val="00803B43"/>
    <w:rsid w:val="00806EE0"/>
    <w:rsid w:val="00812A5A"/>
    <w:rsid w:val="00815CA5"/>
    <w:rsid w:val="00825299"/>
    <w:rsid w:val="00826B23"/>
    <w:rsid w:val="00826B40"/>
    <w:rsid w:val="008272B7"/>
    <w:rsid w:val="008275B3"/>
    <w:rsid w:val="00835F3A"/>
    <w:rsid w:val="008445CC"/>
    <w:rsid w:val="00845331"/>
    <w:rsid w:val="00845C99"/>
    <w:rsid w:val="0085058C"/>
    <w:rsid w:val="0085302C"/>
    <w:rsid w:val="00863C11"/>
    <w:rsid w:val="00865FCC"/>
    <w:rsid w:val="00871043"/>
    <w:rsid w:val="00875AF6"/>
    <w:rsid w:val="00877DB9"/>
    <w:rsid w:val="00877FF3"/>
    <w:rsid w:val="00890A51"/>
    <w:rsid w:val="00893D46"/>
    <w:rsid w:val="00895AAE"/>
    <w:rsid w:val="00897EE1"/>
    <w:rsid w:val="008A478E"/>
    <w:rsid w:val="008A58B7"/>
    <w:rsid w:val="008B124A"/>
    <w:rsid w:val="008B5273"/>
    <w:rsid w:val="008C5194"/>
    <w:rsid w:val="008D4048"/>
    <w:rsid w:val="008E467F"/>
    <w:rsid w:val="008F3C4C"/>
    <w:rsid w:val="00901A01"/>
    <w:rsid w:val="00904F39"/>
    <w:rsid w:val="00905F1B"/>
    <w:rsid w:val="009075A5"/>
    <w:rsid w:val="00912612"/>
    <w:rsid w:val="009211CE"/>
    <w:rsid w:val="00927E70"/>
    <w:rsid w:val="00942069"/>
    <w:rsid w:val="00951EC5"/>
    <w:rsid w:val="00952ED2"/>
    <w:rsid w:val="00955752"/>
    <w:rsid w:val="0095752C"/>
    <w:rsid w:val="00972FB3"/>
    <w:rsid w:val="00981845"/>
    <w:rsid w:val="00983874"/>
    <w:rsid w:val="00983F6E"/>
    <w:rsid w:val="00985EA1"/>
    <w:rsid w:val="00987E5D"/>
    <w:rsid w:val="0099065B"/>
    <w:rsid w:val="009A3981"/>
    <w:rsid w:val="009B01D1"/>
    <w:rsid w:val="009B19BA"/>
    <w:rsid w:val="009B5525"/>
    <w:rsid w:val="009C521E"/>
    <w:rsid w:val="009D030B"/>
    <w:rsid w:val="009D248F"/>
    <w:rsid w:val="009D4C2D"/>
    <w:rsid w:val="009E599E"/>
    <w:rsid w:val="009F0D35"/>
    <w:rsid w:val="009F3F39"/>
    <w:rsid w:val="00A00F73"/>
    <w:rsid w:val="00A04BF9"/>
    <w:rsid w:val="00A15BB7"/>
    <w:rsid w:val="00A16C4E"/>
    <w:rsid w:val="00A16D03"/>
    <w:rsid w:val="00A221F7"/>
    <w:rsid w:val="00A22426"/>
    <w:rsid w:val="00A24963"/>
    <w:rsid w:val="00A2538A"/>
    <w:rsid w:val="00A2746C"/>
    <w:rsid w:val="00A3080A"/>
    <w:rsid w:val="00A31265"/>
    <w:rsid w:val="00A34CAB"/>
    <w:rsid w:val="00A519CF"/>
    <w:rsid w:val="00A56F2A"/>
    <w:rsid w:val="00A60E26"/>
    <w:rsid w:val="00A67CC7"/>
    <w:rsid w:val="00A77931"/>
    <w:rsid w:val="00A90EA3"/>
    <w:rsid w:val="00A95527"/>
    <w:rsid w:val="00A95C81"/>
    <w:rsid w:val="00A973F3"/>
    <w:rsid w:val="00AA5C39"/>
    <w:rsid w:val="00AA6394"/>
    <w:rsid w:val="00AB1111"/>
    <w:rsid w:val="00AC01DC"/>
    <w:rsid w:val="00AC1A89"/>
    <w:rsid w:val="00AC7FEA"/>
    <w:rsid w:val="00AF0D32"/>
    <w:rsid w:val="00AF4878"/>
    <w:rsid w:val="00AF6DDC"/>
    <w:rsid w:val="00B24E3B"/>
    <w:rsid w:val="00B43DC5"/>
    <w:rsid w:val="00B51D07"/>
    <w:rsid w:val="00B54D00"/>
    <w:rsid w:val="00B568B1"/>
    <w:rsid w:val="00B6792D"/>
    <w:rsid w:val="00B775B1"/>
    <w:rsid w:val="00B86CE2"/>
    <w:rsid w:val="00B9201E"/>
    <w:rsid w:val="00B924EA"/>
    <w:rsid w:val="00B97B1E"/>
    <w:rsid w:val="00BB67DE"/>
    <w:rsid w:val="00BC1D74"/>
    <w:rsid w:val="00BC60C0"/>
    <w:rsid w:val="00BC6A74"/>
    <w:rsid w:val="00BC6C36"/>
    <w:rsid w:val="00BE443A"/>
    <w:rsid w:val="00BE4E46"/>
    <w:rsid w:val="00BF2EEA"/>
    <w:rsid w:val="00BF7EB0"/>
    <w:rsid w:val="00C11BBF"/>
    <w:rsid w:val="00C132DD"/>
    <w:rsid w:val="00C145F5"/>
    <w:rsid w:val="00C2290A"/>
    <w:rsid w:val="00C33F5B"/>
    <w:rsid w:val="00C42A3E"/>
    <w:rsid w:val="00C43ABB"/>
    <w:rsid w:val="00C44D89"/>
    <w:rsid w:val="00C47EEB"/>
    <w:rsid w:val="00C50DCF"/>
    <w:rsid w:val="00C55251"/>
    <w:rsid w:val="00C556D2"/>
    <w:rsid w:val="00C63E80"/>
    <w:rsid w:val="00C75938"/>
    <w:rsid w:val="00CA4A25"/>
    <w:rsid w:val="00CA56F9"/>
    <w:rsid w:val="00CC3AA2"/>
    <w:rsid w:val="00CC7AAF"/>
    <w:rsid w:val="00CD3D42"/>
    <w:rsid w:val="00CD7D6A"/>
    <w:rsid w:val="00CE1924"/>
    <w:rsid w:val="00CE4DB5"/>
    <w:rsid w:val="00CF0DE0"/>
    <w:rsid w:val="00CF667C"/>
    <w:rsid w:val="00D04747"/>
    <w:rsid w:val="00D1619E"/>
    <w:rsid w:val="00D16F98"/>
    <w:rsid w:val="00D20227"/>
    <w:rsid w:val="00D244C6"/>
    <w:rsid w:val="00D46614"/>
    <w:rsid w:val="00D520C2"/>
    <w:rsid w:val="00D55946"/>
    <w:rsid w:val="00D55AEA"/>
    <w:rsid w:val="00D61AD5"/>
    <w:rsid w:val="00D802EA"/>
    <w:rsid w:val="00D86C6C"/>
    <w:rsid w:val="00D87D9B"/>
    <w:rsid w:val="00D96785"/>
    <w:rsid w:val="00DA2B97"/>
    <w:rsid w:val="00DA3D1C"/>
    <w:rsid w:val="00DA5D32"/>
    <w:rsid w:val="00DB0DF3"/>
    <w:rsid w:val="00DB5FDB"/>
    <w:rsid w:val="00DC3597"/>
    <w:rsid w:val="00DC6929"/>
    <w:rsid w:val="00DC7E8D"/>
    <w:rsid w:val="00DD1990"/>
    <w:rsid w:val="00DD75B9"/>
    <w:rsid w:val="00DE142A"/>
    <w:rsid w:val="00DE74FF"/>
    <w:rsid w:val="00DF0D41"/>
    <w:rsid w:val="00DF4766"/>
    <w:rsid w:val="00E0073F"/>
    <w:rsid w:val="00E02B9D"/>
    <w:rsid w:val="00E05EB7"/>
    <w:rsid w:val="00E10DF8"/>
    <w:rsid w:val="00E178CF"/>
    <w:rsid w:val="00E25099"/>
    <w:rsid w:val="00E3027B"/>
    <w:rsid w:val="00E32BF0"/>
    <w:rsid w:val="00E3402A"/>
    <w:rsid w:val="00E42E08"/>
    <w:rsid w:val="00E42FF5"/>
    <w:rsid w:val="00E43E56"/>
    <w:rsid w:val="00E513B7"/>
    <w:rsid w:val="00E5377B"/>
    <w:rsid w:val="00E54FBF"/>
    <w:rsid w:val="00E55827"/>
    <w:rsid w:val="00E55C8C"/>
    <w:rsid w:val="00E61C24"/>
    <w:rsid w:val="00E6394B"/>
    <w:rsid w:val="00E72F65"/>
    <w:rsid w:val="00E73BFE"/>
    <w:rsid w:val="00E74960"/>
    <w:rsid w:val="00E912B6"/>
    <w:rsid w:val="00EB0FC1"/>
    <w:rsid w:val="00EB27E2"/>
    <w:rsid w:val="00EB620C"/>
    <w:rsid w:val="00EB6A48"/>
    <w:rsid w:val="00EC43CA"/>
    <w:rsid w:val="00ED44B2"/>
    <w:rsid w:val="00ED6F00"/>
    <w:rsid w:val="00EE5E18"/>
    <w:rsid w:val="00EE6516"/>
    <w:rsid w:val="00EF43D0"/>
    <w:rsid w:val="00F05B7C"/>
    <w:rsid w:val="00F066F3"/>
    <w:rsid w:val="00F07F89"/>
    <w:rsid w:val="00F151C9"/>
    <w:rsid w:val="00F16F02"/>
    <w:rsid w:val="00F22A86"/>
    <w:rsid w:val="00F23014"/>
    <w:rsid w:val="00F232FE"/>
    <w:rsid w:val="00F3023F"/>
    <w:rsid w:val="00F32D5F"/>
    <w:rsid w:val="00F40571"/>
    <w:rsid w:val="00F44CE2"/>
    <w:rsid w:val="00F467B2"/>
    <w:rsid w:val="00F5094C"/>
    <w:rsid w:val="00F55C91"/>
    <w:rsid w:val="00F6052A"/>
    <w:rsid w:val="00F6643D"/>
    <w:rsid w:val="00F67DED"/>
    <w:rsid w:val="00F73087"/>
    <w:rsid w:val="00F76C81"/>
    <w:rsid w:val="00F91411"/>
    <w:rsid w:val="00F92EFC"/>
    <w:rsid w:val="00F93BBC"/>
    <w:rsid w:val="00F95ADD"/>
    <w:rsid w:val="00FA6301"/>
    <w:rsid w:val="00FB2FDB"/>
    <w:rsid w:val="00FC23A7"/>
    <w:rsid w:val="00FC329B"/>
    <w:rsid w:val="00FC62D8"/>
    <w:rsid w:val="00FE3501"/>
    <w:rsid w:val="00FF2C4B"/>
    <w:rsid w:val="00FF5A3A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F39FE3"/>
  <w15:docId w15:val="{20115BDC-998D-4795-8827-0C2DC8A90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10BE"/>
    <w:rPr>
      <w:rFonts w:ascii="Arial" w:eastAsia="Times New Roman" w:hAnsi="Arial" w:cs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qFormat/>
    <w:rsid w:val="002B10BE"/>
    <w:pPr>
      <w:keepNext/>
      <w:outlineLvl w:val="0"/>
    </w:pPr>
    <w:rPr>
      <w:rFonts w:ascii="Arial Narrow" w:hAnsi="Arial Narrow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2B10BE"/>
  </w:style>
  <w:style w:type="paragraph" w:styleId="Fuzeile">
    <w:name w:val="footer"/>
    <w:basedOn w:val="Standard"/>
    <w:link w:val="FuzeileZchn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2B10BE"/>
  </w:style>
  <w:style w:type="character" w:styleId="Hyperlink">
    <w:name w:val="Hyperlink"/>
    <w:basedOn w:val="Absatz-Standardschriftart"/>
    <w:unhideWhenUsed/>
    <w:rsid w:val="002B10B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2B10BE"/>
    <w:rPr>
      <w:rFonts w:ascii="Arial Narrow" w:eastAsia="Times New Roman" w:hAnsi="Arial Narrow" w:cs="Times New Roman"/>
      <w:b/>
      <w:sz w:val="22"/>
      <w:szCs w:val="22"/>
    </w:rPr>
  </w:style>
  <w:style w:type="character" w:styleId="BesuchterLink">
    <w:name w:val="FollowedHyperlink"/>
    <w:basedOn w:val="Absatz-Standardschriftart"/>
    <w:uiPriority w:val="99"/>
    <w:semiHidden/>
    <w:unhideWhenUsed/>
    <w:rsid w:val="006F5E6A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3C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3CA"/>
    <w:rPr>
      <w:rFonts w:ascii="Tahoma" w:eastAsia="Times New Roman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6F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6F0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6F00"/>
    <w:rPr>
      <w:rFonts w:ascii="Arial" w:eastAsia="Times New Roman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6F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6F00"/>
    <w:rPr>
      <w:rFonts w:ascii="Arial" w:eastAsia="Times New Roman" w:hAnsi="Arial" w:cs="Times New Roman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F07F89"/>
    <w:pPr>
      <w:ind w:left="720"/>
      <w:contextualSpacing/>
    </w:pPr>
  </w:style>
  <w:style w:type="paragraph" w:styleId="berarbeitung">
    <w:name w:val="Revision"/>
    <w:hidden/>
    <w:uiPriority w:val="99"/>
    <w:semiHidden/>
    <w:rsid w:val="003B338F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67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riere.de.ebmpapst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Hauke.Hannig@de.ebmpapst.com" TargetMode="External"/><Relationship Id="rId13" Type="http://schemas.openxmlformats.org/officeDocument/2006/relationships/hyperlink" Target="https://www.instagram.com/ebmpapst_group/" TargetMode="External"/><Relationship Id="rId3" Type="http://schemas.openxmlformats.org/officeDocument/2006/relationships/hyperlink" Target="https://twitter.com/ebmpapst_news" TargetMode="External"/><Relationship Id="rId7" Type="http://schemas.openxmlformats.org/officeDocument/2006/relationships/hyperlink" Target="https://www.linkedin.com/company/ebm-papst-group" TargetMode="External"/><Relationship Id="rId12" Type="http://schemas.openxmlformats.org/officeDocument/2006/relationships/hyperlink" Target="https://www.youtube.com/c/ebm-papst_group" TargetMode="External"/><Relationship Id="rId17" Type="http://schemas.openxmlformats.org/officeDocument/2006/relationships/hyperlink" Target="http://www.ebmpapst.com" TargetMode="External"/><Relationship Id="rId2" Type="http://schemas.openxmlformats.org/officeDocument/2006/relationships/hyperlink" Target="http://www.ebmpapst.com" TargetMode="External"/><Relationship Id="rId16" Type="http://schemas.openxmlformats.org/officeDocument/2006/relationships/hyperlink" Target="http://www.ebmpapst.com" TargetMode="External"/><Relationship Id="rId1" Type="http://schemas.openxmlformats.org/officeDocument/2006/relationships/hyperlink" Target="mailto:Hauke.Hannig@de.ebmpapst.com" TargetMode="External"/><Relationship Id="rId6" Type="http://schemas.openxmlformats.org/officeDocument/2006/relationships/hyperlink" Target="https://www.instagram.com/ebmpapst_group/" TargetMode="External"/><Relationship Id="rId11" Type="http://schemas.openxmlformats.org/officeDocument/2006/relationships/hyperlink" Target="https://www.facebook.com/ebmpapstDE" TargetMode="External"/><Relationship Id="rId5" Type="http://schemas.openxmlformats.org/officeDocument/2006/relationships/hyperlink" Target="https://www.youtube.com/c/ebm-papst_group" TargetMode="External"/><Relationship Id="rId15" Type="http://schemas.openxmlformats.org/officeDocument/2006/relationships/image" Target="media/image1.png"/><Relationship Id="rId10" Type="http://schemas.openxmlformats.org/officeDocument/2006/relationships/hyperlink" Target="https://twitter.com/ebmpapst_news" TargetMode="External"/><Relationship Id="rId4" Type="http://schemas.openxmlformats.org/officeDocument/2006/relationships/hyperlink" Target="https://www.facebook.com/ebmpapstDE" TargetMode="External"/><Relationship Id="rId9" Type="http://schemas.openxmlformats.org/officeDocument/2006/relationships/hyperlink" Target="http://www.ebmpapst.com" TargetMode="External"/><Relationship Id="rId14" Type="http://schemas.openxmlformats.org/officeDocument/2006/relationships/hyperlink" Target="https://www.linkedin.com/company/ebm-papst-group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D95E9-5076-4791-81B3-5D7784301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860</Words>
  <Characters>5424</Characters>
  <Application>Microsoft Office Word</Application>
  <DocSecurity>0</DocSecurity>
  <Lines>45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76 neue Auszubildende und Studierende starten bei ebm-papst</vt:lpstr>
      <vt:lpstr>PI - ebm-papst behaupt sich in der Pandemie  - Jahrespressekonferenz 2021</vt:lpstr>
    </vt:vector>
  </TitlesOfParts>
  <Company>Scanner GmbH Künzelsau</Company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81 neue Auszubildende und Studierende starten bei ebm-papst</dc:title>
  <dc:creator>Hauke.Hannig@de.ebmpapst.com</dc:creator>
  <cp:keywords>ebm-papst; Weltmarktführer; Technologieführer; Ventilatoren; Motoren; Thomas Wagner; Hans Peter Fuchs; Thomas Nürnberger; Hauke Hannig; Pressesprecher; Mulfingen; Landshut; St. Georgen</cp:keywords>
  <cp:lastModifiedBy>Veth, Alina</cp:lastModifiedBy>
  <cp:revision>11</cp:revision>
  <cp:lastPrinted>2021-09-02T08:35:00Z</cp:lastPrinted>
  <dcterms:created xsi:type="dcterms:W3CDTF">2021-08-30T06:31:00Z</dcterms:created>
  <dcterms:modified xsi:type="dcterms:W3CDTF">2021-09-02T08:35:00Z</dcterms:modified>
</cp:coreProperties>
</file>