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DA6" w:rsidRPr="00C465E8" w:rsidRDefault="00FC7DA6" w:rsidP="00090E62">
      <w:pPr>
        <w:jc w:val="both"/>
        <w:rPr>
          <w:b/>
          <w:sz w:val="22"/>
        </w:rPr>
      </w:pPr>
      <w:r w:rsidRPr="00090E62">
        <w:rPr>
          <w:b/>
          <w:sz w:val="22"/>
        </w:rPr>
        <w:t xml:space="preserve">Die LogiMAT </w:t>
      </w:r>
      <w:r w:rsidR="00F45905" w:rsidRPr="00090E62">
        <w:rPr>
          <w:b/>
          <w:sz w:val="22"/>
        </w:rPr>
        <w:t xml:space="preserve">in Stuttgart </w:t>
      </w:r>
      <w:r w:rsidRPr="00090E62">
        <w:rPr>
          <w:b/>
          <w:sz w:val="22"/>
        </w:rPr>
        <w:t>ist die internationale Fachmesse für Intralogistik-Lösungen und Prozessmanagement, sie findet vom 19.-21. Februar 2019 statt. ebm-papst präsentiert in Halle 7, Stand F25</w:t>
      </w:r>
      <w:r w:rsidR="00090E62">
        <w:rPr>
          <w:b/>
          <w:sz w:val="22"/>
        </w:rPr>
        <w:t xml:space="preserve"> intelligente Antriebe</w:t>
      </w:r>
      <w:r w:rsidR="00A510CB">
        <w:rPr>
          <w:b/>
          <w:sz w:val="22"/>
        </w:rPr>
        <w:t xml:space="preserve"> u.</w:t>
      </w:r>
      <w:bookmarkStart w:id="0" w:name="_GoBack"/>
      <w:ins w:id="1" w:author="Nadig, Philipp" w:date="2019-01-29T13:26:00Z">
        <w:r w:rsidR="007B4398">
          <w:rPr>
            <w:b/>
            <w:sz w:val="22"/>
          </w:rPr>
          <w:t xml:space="preserve"> </w:t>
        </w:r>
      </w:ins>
      <w:bookmarkEnd w:id="0"/>
      <w:r w:rsidR="00A510CB">
        <w:rPr>
          <w:b/>
          <w:sz w:val="22"/>
        </w:rPr>
        <w:t>a. für fahrerlose Transportsysteme</w:t>
      </w:r>
      <w:r w:rsidR="00E65E53">
        <w:rPr>
          <w:b/>
          <w:sz w:val="22"/>
        </w:rPr>
        <w:t xml:space="preserve"> und spielarme Getriebe</w:t>
      </w:r>
      <w:r w:rsidR="00306F6D">
        <w:rPr>
          <w:b/>
          <w:sz w:val="22"/>
        </w:rPr>
        <w:t xml:space="preserve"> für besondere Anforderungen</w:t>
      </w:r>
      <w:r w:rsidR="00A510CB">
        <w:rPr>
          <w:b/>
          <w:sz w:val="22"/>
        </w:rPr>
        <w:t>.</w:t>
      </w:r>
    </w:p>
    <w:p w:rsidR="00061102" w:rsidRDefault="00E65E53" w:rsidP="00C465E8">
      <w:pPr>
        <w:spacing w:before="240"/>
        <w:jc w:val="both"/>
        <w:rPr>
          <w:rFonts w:cs="Arial"/>
          <w:color w:val="000000" w:themeColor="text1"/>
          <w:sz w:val="22"/>
        </w:rPr>
      </w:pPr>
      <w:r w:rsidRPr="00061102">
        <w:rPr>
          <w:rFonts w:cs="Arial"/>
          <w:color w:val="000000" w:themeColor="text1"/>
          <w:sz w:val="22"/>
        </w:rPr>
        <w:t xml:space="preserve">In der Intralogistik gelten fahrerlose Transportsysteme </w:t>
      </w:r>
      <w:r w:rsidR="00061102">
        <w:rPr>
          <w:rFonts w:cs="Arial"/>
          <w:color w:val="000000" w:themeColor="text1"/>
          <w:sz w:val="22"/>
        </w:rPr>
        <w:t xml:space="preserve">(FTS) </w:t>
      </w:r>
      <w:r w:rsidRPr="00061102">
        <w:rPr>
          <w:rFonts w:cs="Arial"/>
          <w:color w:val="000000" w:themeColor="text1"/>
          <w:sz w:val="22"/>
        </w:rPr>
        <w:t xml:space="preserve">als Mittel der Wahl, um in Zeiten von Digitalisierung und Industrie 4.0 einen flexiblen und zuverlässigen Warenfluss zu gewährleisten. Voraussetzung ist, dass sie sich reibungslos in die bestehenden Logistikabläufe integrieren lassen. </w:t>
      </w:r>
    </w:p>
    <w:p w:rsidR="00061102" w:rsidRPr="008C09DE" w:rsidRDefault="00061102" w:rsidP="00061102">
      <w:pPr>
        <w:spacing w:before="240" w:line="240" w:lineRule="atLeast"/>
        <w:jc w:val="both"/>
        <w:rPr>
          <w:rFonts w:cs="Arial"/>
          <w:b/>
          <w:color w:val="000000" w:themeColor="text1"/>
          <w:sz w:val="22"/>
        </w:rPr>
      </w:pPr>
      <w:r w:rsidRPr="008C09DE">
        <w:rPr>
          <w:rFonts w:cs="Arial"/>
          <w:b/>
          <w:color w:val="000000" w:themeColor="text1"/>
          <w:sz w:val="22"/>
        </w:rPr>
        <w:t>Antriebe für spezielle Anforderungen</w:t>
      </w:r>
    </w:p>
    <w:p w:rsidR="00E65E53" w:rsidRDefault="00061102" w:rsidP="00E65E53">
      <w:pPr>
        <w:jc w:val="both"/>
        <w:rPr>
          <w:rFonts w:cs="Arial"/>
          <w:color w:val="000000" w:themeColor="text1"/>
          <w:sz w:val="22"/>
        </w:rPr>
      </w:pPr>
      <w:r w:rsidRPr="00061102">
        <w:rPr>
          <w:rFonts w:cs="Arial"/>
          <w:color w:val="000000" w:themeColor="text1"/>
          <w:sz w:val="22"/>
        </w:rPr>
        <w:t xml:space="preserve">Die Anforderungen der </w:t>
      </w:r>
      <w:r>
        <w:rPr>
          <w:rFonts w:cs="Arial"/>
          <w:color w:val="000000" w:themeColor="text1"/>
          <w:sz w:val="22"/>
        </w:rPr>
        <w:t>FTS</w:t>
      </w:r>
      <w:r w:rsidRPr="00061102">
        <w:rPr>
          <w:rFonts w:cs="Arial"/>
          <w:color w:val="000000" w:themeColor="text1"/>
          <w:sz w:val="22"/>
        </w:rPr>
        <w:t xml:space="preserve"> an die Antriebstechnik hängen unter anderem vom Gewicht der Ware und der geforderten Fahrgeschwindigkeit ab. Durch die Modulbauweise können die Motoren flexibel mit der gewünschten Regelelektronik, Getrieben, Gebern und Bremsen kombiniert werden. Neben Planeten- und Stirnradgetrieben stehen auch die platzsparenden Winkelgetriebe mit Kronenradtechnologie zur Verfügung. Die jeweils am besten geeignete Antriebslösung kann von ebm-papst flexibel konfiguriert werden</w:t>
      </w:r>
      <w:r>
        <w:rPr>
          <w:rFonts w:cs="Arial"/>
          <w:color w:val="000000" w:themeColor="text1"/>
          <w:sz w:val="22"/>
        </w:rPr>
        <w:t>.</w:t>
      </w:r>
    </w:p>
    <w:p w:rsidR="00C465E8" w:rsidRPr="007D57B7" w:rsidRDefault="00C465E8" w:rsidP="00C465E8">
      <w:pPr>
        <w:spacing w:before="240" w:line="280" w:lineRule="atLeast"/>
        <w:jc w:val="both"/>
        <w:rPr>
          <w:rFonts w:cs="Arial"/>
          <w:b/>
          <w:color w:val="000000" w:themeColor="text1"/>
          <w:sz w:val="22"/>
          <w:szCs w:val="22"/>
        </w:rPr>
      </w:pPr>
      <w:r>
        <w:rPr>
          <w:rFonts w:cs="Arial"/>
          <w:b/>
          <w:color w:val="000000" w:themeColor="text1"/>
          <w:sz w:val="22"/>
          <w:szCs w:val="22"/>
        </w:rPr>
        <w:t xml:space="preserve">Spielreduzierte Getriebe </w:t>
      </w:r>
      <w:r w:rsidRPr="00577089">
        <w:rPr>
          <w:rFonts w:cs="Arial"/>
          <w:b/>
          <w:color w:val="000000" w:themeColor="text1"/>
          <w:sz w:val="22"/>
          <w:szCs w:val="22"/>
        </w:rPr>
        <w:t>für Anwendungen in der Intralogistik</w:t>
      </w:r>
    </w:p>
    <w:p w:rsidR="00090E62" w:rsidRDefault="00061102" w:rsidP="00090E62">
      <w:pPr>
        <w:jc w:val="both"/>
        <w:rPr>
          <w:rFonts w:cs="Arial"/>
          <w:color w:val="000000" w:themeColor="text1"/>
          <w:sz w:val="22"/>
        </w:rPr>
      </w:pPr>
      <w:r>
        <w:rPr>
          <w:rFonts w:cs="Arial"/>
          <w:color w:val="000000" w:themeColor="text1"/>
          <w:sz w:val="22"/>
        </w:rPr>
        <w:t xml:space="preserve">Auf der Messe LogiMAT zeigt ebm-papst auch DC-Servomotoren mit spielarmen Planetengetrieben. </w:t>
      </w:r>
      <w:r w:rsidRPr="00061102">
        <w:rPr>
          <w:rFonts w:cs="Arial"/>
          <w:color w:val="000000" w:themeColor="text1"/>
          <w:sz w:val="22"/>
        </w:rPr>
        <w:t>Bei Getrieben in spielreduzierter Präzisionsausführung stellt das Zusammenspiel von geschliffenen Verzahnungsteilen und weiteren präzisen Getriebebauteilen die Leistungsfähigkeit und eine hohe Verfügbarkeit sicher. Dies ist vor allem für Anwendungen der Industrieautomation und Intralogistik mit gehobenen Anforderungen an Genauigkeit und Steifigkeit gefordert.</w:t>
      </w:r>
    </w:p>
    <w:p w:rsidR="00BF7889" w:rsidRPr="00836C7F" w:rsidRDefault="00836C7F" w:rsidP="00836C7F">
      <w:pPr>
        <w:pStyle w:val="berschrift1"/>
        <w:spacing w:before="240" w:line="260" w:lineRule="atLeast"/>
        <w:jc w:val="both"/>
        <w:rPr>
          <w:rFonts w:ascii="Arial" w:hAnsi="Arial" w:cs="Arial"/>
          <w:sz w:val="21"/>
          <w:szCs w:val="21"/>
        </w:rPr>
      </w:pPr>
      <w:r w:rsidRPr="006B2D50">
        <w:rPr>
          <w:rFonts w:ascii="Arial" w:hAnsi="Arial" w:cs="Arial"/>
          <w:sz w:val="21"/>
          <w:szCs w:val="21"/>
        </w:rPr>
        <w:t xml:space="preserve">Individuell konfigurierbare Antriebe </w:t>
      </w:r>
    </w:p>
    <w:p w:rsidR="00FC7DA6" w:rsidRPr="00090E62" w:rsidRDefault="00BF7889" w:rsidP="00BF7889">
      <w:pPr>
        <w:jc w:val="both"/>
        <w:rPr>
          <w:b/>
          <w:sz w:val="24"/>
        </w:rPr>
      </w:pPr>
      <w:r w:rsidRPr="00BF7889">
        <w:rPr>
          <w:rFonts w:cs="Arial"/>
          <w:color w:val="000000" w:themeColor="text1"/>
          <w:sz w:val="22"/>
        </w:rPr>
        <w:t xml:space="preserve">Ebenfalls auf der LogiMAT zeigt ebm-papst </w:t>
      </w:r>
      <w:r>
        <w:rPr>
          <w:rFonts w:cs="Arial"/>
          <w:color w:val="000000" w:themeColor="text1"/>
          <w:sz w:val="22"/>
        </w:rPr>
        <w:t>den neuen, modularen</w:t>
      </w:r>
      <w:r w:rsidRPr="00BF7889">
        <w:rPr>
          <w:rFonts w:cs="Arial"/>
          <w:color w:val="000000" w:themeColor="text1"/>
          <w:sz w:val="22"/>
        </w:rPr>
        <w:t xml:space="preserve"> Baukasten für Antriebe mit 42 mm Durchmesser (ECI-42</w:t>
      </w:r>
      <w:r>
        <w:rPr>
          <w:rFonts w:cs="Arial"/>
          <w:color w:val="000000" w:themeColor="text1"/>
          <w:sz w:val="22"/>
        </w:rPr>
        <w:t>). Dieser</w:t>
      </w:r>
      <w:r w:rsidRPr="00BF7889">
        <w:rPr>
          <w:rFonts w:cs="Arial"/>
          <w:color w:val="000000" w:themeColor="text1"/>
          <w:sz w:val="22"/>
        </w:rPr>
        <w:t xml:space="preserve"> erlaubt es Anwendern künftig, die passende Lösung durch die Kombination unterschiedlicher Module individuell zusammenzustellen</w:t>
      </w:r>
      <w:r>
        <w:rPr>
          <w:rFonts w:cs="Arial"/>
          <w:color w:val="000000" w:themeColor="text1"/>
          <w:sz w:val="22"/>
        </w:rPr>
        <w:t xml:space="preserve">. </w:t>
      </w:r>
      <w:r w:rsidRPr="00BF7889">
        <w:rPr>
          <w:rFonts w:cs="Arial"/>
          <w:color w:val="000000" w:themeColor="text1"/>
          <w:sz w:val="22"/>
        </w:rPr>
        <w:t xml:space="preserve">In der Basisausstattung besteht der Baukasten aus Motoren mit Hall-Sensorik (K1-Motoren), integriertem Geber und Bremse, Getriebe und industrietauglichem Stecker. </w:t>
      </w:r>
    </w:p>
    <w:p w:rsidR="009A6CC8" w:rsidRPr="00FC7DA6" w:rsidRDefault="003E593D" w:rsidP="0028417B">
      <w:pPr>
        <w:pStyle w:val="berschrift1"/>
        <w:jc w:val="both"/>
        <w:rPr>
          <w:rFonts w:ascii="Arial" w:hAnsi="Arial" w:cs="Arial"/>
          <w:b w:val="0"/>
        </w:rPr>
      </w:pPr>
      <w:r w:rsidRPr="00FC7DA6">
        <w:rPr>
          <w:b w:val="0"/>
        </w:rPr>
        <w:br w:type="page"/>
      </w:r>
      <w:r w:rsidR="00836C7F">
        <w:rPr>
          <w:b w:val="0"/>
          <w:noProof/>
        </w:rPr>
        <w:lastRenderedPageBreak/>
        <w:drawing>
          <wp:inline distT="0" distB="0" distL="0" distR="0">
            <wp:extent cx="4445000" cy="2497299"/>
            <wp:effectExtent l="0" t="0" r="0" b="0"/>
            <wp:docPr id="3" name="Grafik 3" descr="K:\VM\Fachpresse\Fachartikel_Pressemitteilung\2019\Pressemitteilungen\LogiMAT_Vorbericht\Bild_1_AGV_Warenfluss_300_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9\Pressemitteilungen\LogiMAT_Vorbericht\Bild_1_AGV_Warenfluss_300_dpi.pn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445000" cy="2497299"/>
                    </a:xfrm>
                    <a:prstGeom prst="rect">
                      <a:avLst/>
                    </a:prstGeom>
                    <a:noFill/>
                    <a:ln>
                      <a:noFill/>
                    </a:ln>
                  </pic:spPr>
                </pic:pic>
              </a:graphicData>
            </a:graphic>
          </wp:inline>
        </w:drawing>
      </w:r>
    </w:p>
    <w:p w:rsidR="009A6CC8" w:rsidRDefault="00836C7F" w:rsidP="0028417B">
      <w:pPr>
        <w:pStyle w:val="berschrift1"/>
        <w:jc w:val="both"/>
        <w:rPr>
          <w:rFonts w:ascii="Arial" w:hAnsi="Arial" w:cs="Arial"/>
          <w:b w:val="0"/>
        </w:rPr>
      </w:pPr>
      <w:r>
        <w:rPr>
          <w:rFonts w:ascii="Arial" w:hAnsi="Arial" w:cs="Arial"/>
          <w:b w:val="0"/>
        </w:rPr>
        <w:t>Bild 1: Fahrerlose Transportsysteme sorgen dank Antrieben von ebm-papst für einen flexiblen und zuverlässigen Warenfluss.</w:t>
      </w:r>
    </w:p>
    <w:p w:rsidR="00836C7F" w:rsidRPr="00836C7F" w:rsidRDefault="00836C7F" w:rsidP="00836C7F"/>
    <w:p w:rsidR="009A6CC8" w:rsidRPr="00061102" w:rsidRDefault="009A6CC8" w:rsidP="0028417B">
      <w:pPr>
        <w:pStyle w:val="berschrift1"/>
        <w:jc w:val="both"/>
        <w:rPr>
          <w:rFonts w:ascii="Arial" w:hAnsi="Arial" w:cs="Arial"/>
          <w:b w:val="0"/>
        </w:rPr>
      </w:pPr>
      <w:r w:rsidRPr="00061102">
        <w:rPr>
          <w:rFonts w:ascii="Arial" w:hAnsi="Arial" w:cs="Arial"/>
          <w:b w:val="0"/>
        </w:rPr>
        <w:t>Bild 1</w:t>
      </w:r>
      <w:r w:rsidRPr="00061102">
        <w:rPr>
          <w:rFonts w:ascii="Arial" w:hAnsi="Arial" w:cs="Arial"/>
          <w:b w:val="0"/>
        </w:rPr>
        <w:tab/>
      </w:r>
      <w:r w:rsidRPr="00061102">
        <w:rPr>
          <w:rFonts w:ascii="Arial" w:hAnsi="Arial" w:cs="Arial"/>
          <w:b w:val="0"/>
        </w:rPr>
        <w:tab/>
        <w:t>ebm-papst</w:t>
      </w:r>
    </w:p>
    <w:p w:rsidR="009A6CC8" w:rsidRPr="00061102" w:rsidRDefault="009A6CC8" w:rsidP="0028417B">
      <w:pPr>
        <w:pStyle w:val="berschrift1"/>
        <w:jc w:val="both"/>
        <w:rPr>
          <w:rFonts w:ascii="Arial" w:hAnsi="Arial" w:cs="Arial"/>
          <w:b w:val="0"/>
        </w:rPr>
      </w:pPr>
      <w:r w:rsidRPr="00061102">
        <w:rPr>
          <w:rFonts w:ascii="Arial" w:hAnsi="Arial" w:cs="Arial"/>
          <w:b w:val="0"/>
        </w:rPr>
        <w:t xml:space="preserve">Zeichen </w:t>
      </w:r>
      <w:r w:rsidRPr="00061102">
        <w:rPr>
          <w:rFonts w:ascii="Arial" w:hAnsi="Arial" w:cs="Arial"/>
          <w:b w:val="0"/>
        </w:rPr>
        <w:tab/>
        <w:t xml:space="preserve">ca. </w:t>
      </w:r>
      <w:r w:rsidR="00836C7F">
        <w:rPr>
          <w:rFonts w:ascii="Arial" w:hAnsi="Arial" w:cs="Arial"/>
          <w:b w:val="0"/>
        </w:rPr>
        <w:t>2.200</w:t>
      </w:r>
      <w:r w:rsidRPr="00061102">
        <w:rPr>
          <w:rFonts w:ascii="Arial" w:hAnsi="Arial" w:cs="Arial"/>
          <w:b w:val="0"/>
        </w:rPr>
        <w:t xml:space="preserve">, mit Überschriften und Zwischenüberschriften </w:t>
      </w:r>
    </w:p>
    <w:p w:rsidR="009A6CC8" w:rsidRPr="00061102" w:rsidRDefault="009A6CC8" w:rsidP="0028417B">
      <w:pPr>
        <w:pStyle w:val="berschrift1"/>
        <w:ind w:left="1410" w:hanging="1410"/>
        <w:jc w:val="both"/>
        <w:rPr>
          <w:rFonts w:ascii="Arial" w:hAnsi="Arial" w:cs="Arial"/>
          <w:b w:val="0"/>
        </w:rPr>
      </w:pPr>
      <w:r w:rsidRPr="00061102">
        <w:rPr>
          <w:rFonts w:ascii="Arial" w:hAnsi="Arial" w:cs="Arial"/>
          <w:b w:val="0"/>
        </w:rPr>
        <w:t>Tags</w:t>
      </w:r>
      <w:r w:rsidRPr="00061102">
        <w:rPr>
          <w:rFonts w:ascii="Arial" w:hAnsi="Arial" w:cs="Arial"/>
          <w:b w:val="0"/>
        </w:rPr>
        <w:tab/>
      </w:r>
      <w:r w:rsidR="00061102" w:rsidRPr="00061102">
        <w:rPr>
          <w:rFonts w:ascii="Arial" w:hAnsi="Arial" w:cs="Arial"/>
          <w:b w:val="0"/>
        </w:rPr>
        <w:t xml:space="preserve">Transportsysteme, </w:t>
      </w:r>
      <w:r w:rsidR="00306F6D" w:rsidRPr="00061102">
        <w:rPr>
          <w:rFonts w:ascii="Arial" w:hAnsi="Arial" w:cs="Arial"/>
          <w:b w:val="0"/>
        </w:rPr>
        <w:t xml:space="preserve">Intralogistik, Antriebe, </w:t>
      </w:r>
      <w:r w:rsidR="00836C7F">
        <w:rPr>
          <w:rFonts w:ascii="Arial" w:hAnsi="Arial" w:cs="Arial"/>
          <w:b w:val="0"/>
        </w:rPr>
        <w:t xml:space="preserve">Spielarme </w:t>
      </w:r>
      <w:r w:rsidR="00306F6D" w:rsidRPr="00061102">
        <w:rPr>
          <w:rFonts w:ascii="Arial" w:hAnsi="Arial" w:cs="Arial"/>
          <w:b w:val="0"/>
        </w:rPr>
        <w:t>Getriebe, FTS, AGV</w:t>
      </w:r>
      <w:r w:rsidR="00836C7F">
        <w:rPr>
          <w:rFonts w:ascii="Arial" w:hAnsi="Arial" w:cs="Arial"/>
          <w:b w:val="0"/>
        </w:rPr>
        <w:t>, Baukasten</w:t>
      </w:r>
    </w:p>
    <w:p w:rsidR="00E65E53" w:rsidRDefault="00691F49" w:rsidP="00691F49">
      <w:pPr>
        <w:pStyle w:val="berschrift1"/>
        <w:jc w:val="both"/>
        <w:rPr>
          <w:rFonts w:ascii="Arial" w:hAnsi="Arial" w:cs="Arial"/>
          <w:b w:val="0"/>
        </w:rPr>
      </w:pPr>
      <w:r w:rsidRPr="00061102">
        <w:rPr>
          <w:rFonts w:ascii="Arial" w:hAnsi="Arial" w:cs="Arial"/>
          <w:b w:val="0"/>
        </w:rPr>
        <w:t>Link</w:t>
      </w:r>
      <w:r w:rsidRPr="00061102">
        <w:rPr>
          <w:rFonts w:ascii="Arial" w:hAnsi="Arial" w:cs="Arial"/>
          <w:b w:val="0"/>
        </w:rPr>
        <w:tab/>
      </w:r>
      <w:r w:rsidR="00E65E53">
        <w:rPr>
          <w:rFonts w:ascii="Arial" w:hAnsi="Arial" w:cs="Arial"/>
          <w:b w:val="0"/>
        </w:rPr>
        <w:tab/>
      </w:r>
      <w:hyperlink r:id="rId9" w:history="1">
        <w:r w:rsidR="00E65E53" w:rsidRPr="004F08CC">
          <w:rPr>
            <w:rStyle w:val="Hyperlink"/>
            <w:rFonts w:ascii="Arial" w:hAnsi="Arial" w:cs="Arial"/>
            <w:b w:val="0"/>
          </w:rPr>
          <w:t>www.ebmpapst.com/logimat</w:t>
        </w:r>
      </w:hyperlink>
    </w:p>
    <w:p w:rsidR="0028417B" w:rsidRPr="00691F49" w:rsidRDefault="00691F49" w:rsidP="00691F49">
      <w:pPr>
        <w:pStyle w:val="berschrift1"/>
        <w:jc w:val="both"/>
        <w:rPr>
          <w:rFonts w:ascii="Arial" w:hAnsi="Arial" w:cs="Arial"/>
        </w:rPr>
      </w:pPr>
      <w:r>
        <w:rPr>
          <w:rFonts w:ascii="Arial" w:hAnsi="Arial" w:cs="Arial"/>
          <w:b w:val="0"/>
        </w:rPr>
        <w:t xml:space="preserve"> </w:t>
      </w:r>
    </w:p>
    <w:p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3E593D" w:rsidRPr="003E593D" w:rsidRDefault="003E593D" w:rsidP="0028417B">
      <w:pPr>
        <w:pStyle w:val="berschrift1"/>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E65E53">
      <w:headerReference w:type="default" r:id="rId10"/>
      <w:pgSz w:w="11900" w:h="16840"/>
      <w:pgMar w:top="3970"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8D3C18"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684062A2" wp14:editId="0914E22E">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4A643A">
                            <w:rPr>
                              <w:rFonts w:cs="Arial"/>
                              <w:noProof/>
                              <w:sz w:val="16"/>
                              <w:szCs w:val="18"/>
                            </w:rPr>
                            <w:t>29. Januar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3116D9">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3116D9">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3116D9" w:rsidRDefault="005D0EC3" w:rsidP="005D0EC3">
                          <w:pPr>
                            <w:rPr>
                              <w:rStyle w:val="Seitenzahl"/>
                              <w:rFonts w:cs="Arial"/>
                              <w:sz w:val="16"/>
                              <w:szCs w:val="18"/>
                              <w:lang w:val="en-US"/>
                            </w:rPr>
                          </w:pPr>
                          <w:proofErr w:type="gramStart"/>
                          <w:r w:rsidRPr="003116D9">
                            <w:rPr>
                              <w:rStyle w:val="Seitenzahl"/>
                              <w:rFonts w:cs="Arial"/>
                              <w:sz w:val="16"/>
                              <w:szCs w:val="18"/>
                              <w:lang w:val="en-US"/>
                            </w:rPr>
                            <w:t>twitter.com/ebmpapst_news</w:t>
                          </w:r>
                          <w:proofErr w:type="gramEnd"/>
                        </w:p>
                        <w:p w:rsidR="005D0EC3" w:rsidRPr="003116D9" w:rsidRDefault="005D0EC3" w:rsidP="005D0EC3">
                          <w:pPr>
                            <w:rPr>
                              <w:rFonts w:cs="Arial"/>
                              <w:sz w:val="16"/>
                              <w:szCs w:val="18"/>
                              <w:lang w:val="en-US"/>
                            </w:rPr>
                          </w:pPr>
                          <w:proofErr w:type="gramStart"/>
                          <w:r w:rsidRPr="003116D9">
                            <w:rPr>
                              <w:rFonts w:cs="Arial"/>
                              <w:sz w:val="16"/>
                              <w:szCs w:val="18"/>
                              <w:lang w:val="en-US"/>
                            </w:rPr>
                            <w:t>facebook.com/ebmpapstFANS</w:t>
                          </w:r>
                          <w:proofErr w:type="gramEnd"/>
                        </w:p>
                        <w:p w:rsidR="005D0EC3" w:rsidRPr="003116D9" w:rsidRDefault="005D0EC3" w:rsidP="005D0EC3">
                          <w:pPr>
                            <w:rPr>
                              <w:rFonts w:cs="Arial"/>
                              <w:sz w:val="16"/>
                              <w:szCs w:val="18"/>
                              <w:lang w:val="en-US"/>
                            </w:rPr>
                          </w:pPr>
                          <w:proofErr w:type="gramStart"/>
                          <w:r w:rsidRPr="003116D9">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4A643A">
                      <w:rPr>
                        <w:rFonts w:cs="Arial"/>
                        <w:noProof/>
                        <w:sz w:val="16"/>
                        <w:szCs w:val="18"/>
                      </w:rPr>
                      <w:t>29. Januar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3116D9">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3116D9">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3116D9" w:rsidRDefault="005D0EC3" w:rsidP="005D0EC3">
                    <w:pPr>
                      <w:rPr>
                        <w:rStyle w:val="Seitenzahl"/>
                        <w:rFonts w:cs="Arial"/>
                        <w:sz w:val="16"/>
                        <w:szCs w:val="18"/>
                        <w:lang w:val="en-US"/>
                      </w:rPr>
                    </w:pPr>
                    <w:proofErr w:type="gramStart"/>
                    <w:r w:rsidRPr="003116D9">
                      <w:rPr>
                        <w:rStyle w:val="Seitenzahl"/>
                        <w:rFonts w:cs="Arial"/>
                        <w:sz w:val="16"/>
                        <w:szCs w:val="18"/>
                        <w:lang w:val="en-US"/>
                      </w:rPr>
                      <w:t>twitter.com/ebmpapst_news</w:t>
                    </w:r>
                    <w:proofErr w:type="gramEnd"/>
                  </w:p>
                  <w:p w:rsidR="005D0EC3" w:rsidRPr="003116D9" w:rsidRDefault="005D0EC3" w:rsidP="005D0EC3">
                    <w:pPr>
                      <w:rPr>
                        <w:rFonts w:cs="Arial"/>
                        <w:sz w:val="16"/>
                        <w:szCs w:val="18"/>
                        <w:lang w:val="en-US"/>
                      </w:rPr>
                    </w:pPr>
                    <w:proofErr w:type="gramStart"/>
                    <w:r w:rsidRPr="003116D9">
                      <w:rPr>
                        <w:rFonts w:cs="Arial"/>
                        <w:sz w:val="16"/>
                        <w:szCs w:val="18"/>
                        <w:lang w:val="en-US"/>
                      </w:rPr>
                      <w:t>facebook.com/ebmpapstFANS</w:t>
                    </w:r>
                    <w:proofErr w:type="gramEnd"/>
                  </w:p>
                  <w:p w:rsidR="005D0EC3" w:rsidRPr="003116D9" w:rsidRDefault="005D0EC3" w:rsidP="005D0EC3">
                    <w:pPr>
                      <w:rPr>
                        <w:rFonts w:cs="Arial"/>
                        <w:sz w:val="16"/>
                        <w:szCs w:val="18"/>
                        <w:lang w:val="en-US"/>
                      </w:rPr>
                    </w:pPr>
                    <w:proofErr w:type="gramStart"/>
                    <w:r w:rsidRPr="003116D9">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0135C5D2" wp14:editId="06F2CB3B">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8D3C18">
      <w:rPr>
        <w:rFonts w:ascii="Arial" w:hAnsi="Arial" w:cs="Arial"/>
        <w:bCs/>
        <w:sz w:val="32"/>
        <w:szCs w:val="32"/>
      </w:rPr>
      <w:t>PRESSEINFORMATION</w:t>
    </w:r>
  </w:p>
  <w:p w:rsidR="003E593D" w:rsidRPr="008D3C18" w:rsidRDefault="003E593D" w:rsidP="003E593D">
    <w:pPr>
      <w:pStyle w:val="-B-Zwischen"/>
      <w:spacing w:before="0" w:line="240" w:lineRule="auto"/>
      <w:rPr>
        <w:rFonts w:ascii="Arial" w:hAnsi="Arial" w:cs="Arial"/>
        <w:b w:val="0"/>
        <w:sz w:val="22"/>
      </w:rPr>
    </w:pPr>
  </w:p>
  <w:p w:rsidR="003E593D" w:rsidRPr="008D3C18" w:rsidRDefault="003E593D" w:rsidP="003E593D">
    <w:pPr>
      <w:rPr>
        <w:sz w:val="22"/>
        <w:lang w:eastAsia="ar-SA"/>
      </w:rPr>
    </w:pPr>
  </w:p>
  <w:p w:rsidR="003E593D" w:rsidRPr="008D3C18" w:rsidRDefault="003E593D" w:rsidP="003E593D">
    <w:pPr>
      <w:rPr>
        <w:sz w:val="22"/>
        <w:lang w:eastAsia="ar-SA"/>
      </w:rPr>
    </w:pPr>
  </w:p>
  <w:p w:rsidR="003E593D" w:rsidRPr="008D3C18" w:rsidRDefault="003E593D" w:rsidP="003E593D">
    <w:pPr>
      <w:rPr>
        <w:sz w:val="22"/>
        <w:lang w:eastAsia="ar-SA"/>
      </w:rPr>
    </w:pPr>
  </w:p>
  <w:p w:rsidR="003E593D" w:rsidRPr="00061102" w:rsidRDefault="00E65E53" w:rsidP="003E593D">
    <w:pPr>
      <w:pStyle w:val="-B-Zwischen"/>
      <w:rPr>
        <w:rFonts w:ascii="Arial" w:hAnsi="Arial" w:cs="Arial"/>
      </w:rPr>
    </w:pPr>
    <w:r w:rsidRPr="00061102">
      <w:rPr>
        <w:rFonts w:ascii="Arial" w:hAnsi="Arial" w:cs="Arial"/>
      </w:rPr>
      <w:t>ebm-papst auf der LogiMAT in Stuttgart</w:t>
    </w:r>
    <w:r w:rsidR="00020DD5" w:rsidRPr="00061102">
      <w:rPr>
        <w:rFonts w:ascii="Arial" w:hAnsi="Arial" w:cs="Arial"/>
      </w:rPr>
      <w:t xml:space="preserve"> </w:t>
    </w:r>
  </w:p>
  <w:p w:rsidR="002B10BE" w:rsidRPr="00E65E53" w:rsidRDefault="00E65E53" w:rsidP="00E65E53">
    <w:pPr>
      <w:rPr>
        <w:rFonts w:cs="Arial"/>
        <w:b/>
        <w:sz w:val="32"/>
        <w:szCs w:val="32"/>
      </w:rPr>
    </w:pPr>
    <w:r w:rsidRPr="00E65E53">
      <w:rPr>
        <w:rFonts w:cs="Arial"/>
        <w:b/>
        <w:sz w:val="32"/>
        <w:szCs w:val="32"/>
      </w:rPr>
      <w:t>Intelligente Intralogistik</w:t>
    </w:r>
    <w:r>
      <w:rPr>
        <w:rFonts w:cs="Arial"/>
        <w:b/>
        <w:sz w:val="32"/>
        <w:szCs w:val="32"/>
      </w:rPr>
      <w:t xml:space="preserve"> </w:t>
    </w:r>
    <w:r w:rsidRPr="00E65E53">
      <w:rPr>
        <w:rFonts w:cs="Arial"/>
        <w:b/>
        <w:sz w:val="32"/>
        <w:szCs w:val="32"/>
      </w:rPr>
      <w:t>braucht smarte</w:t>
    </w:r>
    <w:r>
      <w:rPr>
        <w:rFonts w:cs="Arial"/>
        <w:b/>
        <w:sz w:val="32"/>
        <w:szCs w:val="32"/>
      </w:rPr>
      <w:t xml:space="preserve"> Komponenten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54FEA"/>
    <w:rsid w:val="00061102"/>
    <w:rsid w:val="000706A3"/>
    <w:rsid w:val="00076035"/>
    <w:rsid w:val="00090E62"/>
    <w:rsid w:val="000F34B0"/>
    <w:rsid w:val="00114F31"/>
    <w:rsid w:val="0013755A"/>
    <w:rsid w:val="001F650C"/>
    <w:rsid w:val="001F6896"/>
    <w:rsid w:val="0023497E"/>
    <w:rsid w:val="0028417B"/>
    <w:rsid w:val="002B10BE"/>
    <w:rsid w:val="00306F6D"/>
    <w:rsid w:val="003116D9"/>
    <w:rsid w:val="003E593D"/>
    <w:rsid w:val="004A643A"/>
    <w:rsid w:val="004C3638"/>
    <w:rsid w:val="005C0AF9"/>
    <w:rsid w:val="005D0EC3"/>
    <w:rsid w:val="005F143E"/>
    <w:rsid w:val="00691F49"/>
    <w:rsid w:val="006D2FDD"/>
    <w:rsid w:val="006E3F17"/>
    <w:rsid w:val="007211A0"/>
    <w:rsid w:val="00764970"/>
    <w:rsid w:val="007B4398"/>
    <w:rsid w:val="00812A5A"/>
    <w:rsid w:val="00836C7F"/>
    <w:rsid w:val="00865FCC"/>
    <w:rsid w:val="008D3C18"/>
    <w:rsid w:val="008D520E"/>
    <w:rsid w:val="009A6CC8"/>
    <w:rsid w:val="00A510CB"/>
    <w:rsid w:val="00A8521E"/>
    <w:rsid w:val="00BA6851"/>
    <w:rsid w:val="00BF7889"/>
    <w:rsid w:val="00C465E8"/>
    <w:rsid w:val="00C610F5"/>
    <w:rsid w:val="00C62302"/>
    <w:rsid w:val="00CA05D1"/>
    <w:rsid w:val="00CC3AA2"/>
    <w:rsid w:val="00D1418C"/>
    <w:rsid w:val="00D55946"/>
    <w:rsid w:val="00D624C8"/>
    <w:rsid w:val="00DF725C"/>
    <w:rsid w:val="00E26393"/>
    <w:rsid w:val="00E65E53"/>
    <w:rsid w:val="00E823E2"/>
    <w:rsid w:val="00F45905"/>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logim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2871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2</cp:revision>
  <cp:lastPrinted>2018-07-19T13:57:00Z</cp:lastPrinted>
  <dcterms:created xsi:type="dcterms:W3CDTF">2019-01-29T12:35:00Z</dcterms:created>
  <dcterms:modified xsi:type="dcterms:W3CDTF">2019-01-29T12:35:00Z</dcterms:modified>
</cp:coreProperties>
</file>